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7C6C4" w14:textId="77777777" w:rsidR="000F7B95" w:rsidRPr="007B537B" w:rsidRDefault="000F7B95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p w14:paraId="69B8F669" w14:textId="4550E992" w:rsidR="004A29AC" w:rsidRPr="00D15B10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D15B10">
        <w:rPr>
          <w:rFonts w:ascii="Arial" w:hAnsi="Arial" w:cs="Arial"/>
          <w:b/>
          <w:bCs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3-10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304379" w:rsidRPr="00D15B10">
            <w:rPr>
              <w:rFonts w:ascii="Arial" w:hAnsi="Arial" w:cs="Arial"/>
              <w:b/>
              <w:bCs/>
              <w:sz w:val="22"/>
            </w:rPr>
            <w:t>2023-10-31</w:t>
          </w:r>
        </w:sdtContent>
      </w:sdt>
      <w:r w:rsidR="00CA7FC7" w:rsidRPr="00D15B10">
        <w:rPr>
          <w:rFonts w:ascii="Arial" w:hAnsi="Arial" w:cs="Arial"/>
          <w:b/>
          <w:bCs/>
          <w:sz w:val="22"/>
        </w:rPr>
        <w:t> </w:t>
      </w:r>
      <w:r w:rsidRPr="00D15B10">
        <w:rPr>
          <w:rFonts w:ascii="Arial" w:hAnsi="Arial" w:cs="Arial"/>
          <w:b/>
          <w:bCs/>
          <w:sz w:val="22"/>
        </w:rPr>
        <w:t>D</w:t>
      </w:r>
      <w:r w:rsidR="00755173" w:rsidRPr="00D15B10">
        <w:rPr>
          <w:rFonts w:ascii="Arial" w:hAnsi="Arial" w:cs="Arial"/>
          <w:b/>
          <w:bCs/>
          <w:sz w:val="22"/>
        </w:rPr>
        <w:t>.</w:t>
      </w:r>
      <w:r w:rsidRPr="00D15B10">
        <w:rPr>
          <w:rFonts w:ascii="Arial" w:hAnsi="Arial" w:cs="Arial"/>
          <w:b/>
          <w:bCs/>
          <w:sz w:val="22"/>
        </w:rPr>
        <w:t xml:space="preserve"> </w:t>
      </w:r>
      <w:r w:rsidR="00EA5040" w:rsidRPr="00D15B10">
        <w:rPr>
          <w:rFonts w:ascii="Arial" w:hAnsi="Arial" w:cs="Arial"/>
          <w:b/>
          <w:bCs/>
          <w:sz w:val="22"/>
        </w:rPr>
        <w:t>SUTARTIES</w:t>
      </w:r>
      <w:r w:rsidRPr="00D15B10">
        <w:rPr>
          <w:rFonts w:ascii="Arial" w:hAnsi="Arial" w:cs="Arial"/>
          <w:b/>
          <w:bCs/>
          <w:sz w:val="22"/>
        </w:rPr>
        <w:t xml:space="preserve"> </w:t>
      </w:r>
      <w:r w:rsidR="00EA5040" w:rsidRPr="00D15B10">
        <w:rPr>
          <w:rFonts w:ascii="Arial" w:hAnsi="Arial" w:cs="Arial"/>
          <w:b/>
          <w:bCs/>
          <w:sz w:val="22"/>
        </w:rPr>
        <w:t>NR.</w:t>
      </w:r>
      <w:r w:rsidR="00251516" w:rsidRPr="00D15B10">
        <w:rPr>
          <w:rFonts w:ascii="Arial" w:hAnsi="Arial" w:cs="Arial"/>
          <w:b/>
          <w:bCs/>
          <w:sz w:val="22"/>
        </w:rPr>
        <w:t> </w:t>
      </w:r>
      <w:r w:rsidR="008A2394" w:rsidRPr="00D15B10">
        <w:rPr>
          <w:rFonts w:ascii="Arial" w:hAnsi="Arial" w:cs="Arial"/>
          <w:b/>
          <w:bCs/>
          <w:sz w:val="22"/>
        </w:rPr>
        <w:t>S</w:t>
      </w:r>
      <w:r w:rsidR="001A3BE9" w:rsidRPr="00D15B10">
        <w:rPr>
          <w:rFonts w:ascii="Arial" w:hAnsi="Arial" w:cs="Arial"/>
          <w:b/>
          <w:sz w:val="22"/>
        </w:rPr>
        <w:noBreakHyphen/>
      </w:r>
      <w:r w:rsidR="00304379" w:rsidRPr="00D15B10">
        <w:rPr>
          <w:rFonts w:ascii="Arial" w:hAnsi="Arial" w:cs="Arial"/>
          <w:b/>
          <w:bCs/>
          <w:sz w:val="22"/>
        </w:rPr>
        <w:t>1237</w:t>
      </w:r>
    </w:p>
    <w:p w14:paraId="77D20849" w14:textId="77777777" w:rsidR="00EA5040" w:rsidRPr="00D15B10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9-04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2769AC39" w:rsidR="009A261E" w:rsidRPr="00D15B10" w:rsidRDefault="00304379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D15B10">
            <w:rPr>
              <w:rFonts w:ascii="Arial" w:hAnsi="Arial" w:cs="Arial"/>
              <w:sz w:val="22"/>
            </w:rPr>
            <w:t>2024-09-04</w:t>
          </w:r>
        </w:p>
      </w:sdtContent>
    </w:sdt>
    <w:bookmarkEnd w:id="0"/>
    <w:p w14:paraId="1C5C422E" w14:textId="77777777" w:rsidR="009A261E" w:rsidRPr="00D15B10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>Vilnius</w:t>
      </w:r>
    </w:p>
    <w:p w14:paraId="1A63A658" w14:textId="77777777" w:rsidR="00EA5040" w:rsidRPr="00D15B10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1E74DD1" w14:textId="5BF14BEE" w:rsidR="0008348E" w:rsidRPr="00D15B10" w:rsidRDefault="00494458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D15B10">
        <w:rPr>
          <w:rFonts w:ascii="Arial" w:eastAsia="Times New Roman" w:hAnsi="Arial" w:cs="Arial"/>
          <w:b/>
          <w:bCs/>
          <w:sz w:val="22"/>
        </w:rPr>
        <w:t>AB</w:t>
      </w:r>
      <w:r w:rsidR="00A42E5B" w:rsidRPr="00D15B10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D15B10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00D15B10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00D15B10">
        <w:rPr>
          <w:rFonts w:ascii="Arial" w:eastAsia="Times New Roman" w:hAnsi="Arial" w:cs="Arial"/>
          <w:sz w:val="22"/>
        </w:rPr>
        <w:t xml:space="preserve">, </w:t>
      </w:r>
      <w:r w:rsidR="00C85DE2" w:rsidRPr="00D15B10">
        <w:rPr>
          <w:rFonts w:ascii="Arial" w:eastAsia="Times New Roman" w:hAnsi="Arial" w:cs="Arial"/>
          <w:sz w:val="22"/>
        </w:rPr>
        <w:t>juridinio asmens</w:t>
      </w:r>
      <w:r w:rsidR="00902EA4" w:rsidRPr="00D15B10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00D15B10">
        <w:rPr>
          <w:rFonts w:ascii="Arial" w:eastAsia="Times New Roman" w:hAnsi="Arial" w:cs="Arial"/>
          <w:sz w:val="22"/>
        </w:rPr>
        <w:t>Kauno</w:t>
      </w:r>
      <w:r w:rsidR="00F85684" w:rsidRPr="00D15B10">
        <w:rPr>
          <w:rFonts w:ascii="Arial" w:eastAsia="Times New Roman" w:hAnsi="Arial" w:cs="Arial"/>
          <w:sz w:val="22"/>
        </w:rPr>
        <w:t> </w:t>
      </w:r>
      <w:r w:rsidR="00902EA4" w:rsidRPr="00D15B10">
        <w:rPr>
          <w:rFonts w:ascii="Arial" w:eastAsia="Times New Roman" w:hAnsi="Arial" w:cs="Arial"/>
          <w:sz w:val="22"/>
        </w:rPr>
        <w:t>g.</w:t>
      </w:r>
      <w:r w:rsidR="00F369A2" w:rsidRPr="00D15B10">
        <w:rPr>
          <w:rFonts w:ascii="Arial" w:eastAsia="Times New Roman" w:hAnsi="Arial" w:cs="Arial"/>
          <w:sz w:val="22"/>
        </w:rPr>
        <w:t xml:space="preserve"> </w:t>
      </w:r>
      <w:r w:rsidR="00ED3053" w:rsidRPr="00D15B10">
        <w:rPr>
          <w:rFonts w:ascii="Arial" w:eastAsia="Times New Roman" w:hAnsi="Arial" w:cs="Arial"/>
          <w:sz w:val="22"/>
        </w:rPr>
        <w:t>22</w:t>
      </w:r>
      <w:r w:rsidR="00ED3053" w:rsidRPr="00D15B10">
        <w:rPr>
          <w:rFonts w:ascii="Arial" w:eastAsia="Times New Roman" w:hAnsi="Arial" w:cs="Arial"/>
          <w:sz w:val="22"/>
        </w:rPr>
        <w:noBreakHyphen/>
        <w:t>202</w:t>
      </w:r>
      <w:r w:rsidR="00902EA4" w:rsidRPr="00D15B10">
        <w:rPr>
          <w:rFonts w:ascii="Arial" w:eastAsia="Times New Roman" w:hAnsi="Arial" w:cs="Arial"/>
          <w:sz w:val="22"/>
        </w:rPr>
        <w:t xml:space="preserve">, </w:t>
      </w:r>
      <w:r w:rsidR="00ED3053" w:rsidRPr="00D15B10">
        <w:rPr>
          <w:rFonts w:ascii="Arial" w:eastAsia="Times New Roman" w:hAnsi="Arial" w:cs="Arial"/>
          <w:sz w:val="22"/>
        </w:rPr>
        <w:t>LT</w:t>
      </w:r>
      <w:r w:rsidR="0019551D" w:rsidRPr="00D15B10">
        <w:rPr>
          <w:rFonts w:ascii="Arial" w:eastAsia="Times New Roman" w:hAnsi="Arial" w:cs="Arial"/>
          <w:sz w:val="22"/>
        </w:rPr>
        <w:noBreakHyphen/>
      </w:r>
      <w:r w:rsidR="00ED3053" w:rsidRPr="00D15B10">
        <w:rPr>
          <w:rFonts w:ascii="Arial" w:eastAsia="Times New Roman" w:hAnsi="Arial" w:cs="Arial"/>
          <w:sz w:val="22"/>
        </w:rPr>
        <w:t xml:space="preserve">03212 </w:t>
      </w:r>
      <w:r w:rsidR="00902EA4" w:rsidRPr="00D15B10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D15B10">
        <w:rPr>
          <w:rFonts w:ascii="Arial" w:eastAsia="Times New Roman" w:hAnsi="Arial" w:cs="Arial"/>
          <w:sz w:val="22"/>
        </w:rPr>
        <w:t>bendrovę</w:t>
      </w:r>
      <w:r w:rsidR="00902EA4" w:rsidRPr="00D15B10">
        <w:rPr>
          <w:rFonts w:ascii="Arial" w:eastAsia="Times New Roman" w:hAnsi="Arial" w:cs="Arial"/>
          <w:sz w:val="22"/>
        </w:rPr>
        <w:t xml:space="preserve"> kaupiami ir saugomi Lietuvos Respublikos juridinių asmenų registre, atstovaujama </w:t>
      </w:r>
      <w:r w:rsidR="00086CD9" w:rsidRPr="00D15B10">
        <w:rPr>
          <w:rFonts w:ascii="Arial" w:eastAsia="Times New Roman" w:hAnsi="Arial" w:cs="Arial"/>
          <w:sz w:val="22"/>
        </w:rPr>
        <w:t>įgalioto darbuotojo</w:t>
      </w:r>
      <w:r w:rsidR="00902EA4" w:rsidRPr="00D15B10">
        <w:rPr>
          <w:rFonts w:ascii="Arial" w:eastAsia="Times New Roman" w:hAnsi="Arial" w:cs="Arial"/>
          <w:sz w:val="22"/>
        </w:rPr>
        <w:t xml:space="preserve">, 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7FBA" w:rsidRPr="00D15B10">
            <w:rPr>
              <w:rFonts w:ascii="Arial" w:eastAsia="Times New Roman" w:hAnsi="Arial" w:cs="Arial"/>
              <w:sz w:val="22"/>
            </w:rPr>
            <w:t>Užsakov</w:t>
          </w:r>
          <w:r w:rsidR="00902EA4" w:rsidRPr="00D15B10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D15B10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D15B10" w:rsidRDefault="00902EA4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D15B10">
        <w:rPr>
          <w:rFonts w:ascii="Arial" w:eastAsia="Times New Roman" w:hAnsi="Arial" w:cs="Arial"/>
          <w:sz w:val="22"/>
        </w:rPr>
        <w:t>ir</w:t>
      </w:r>
    </w:p>
    <w:p w14:paraId="611419F4" w14:textId="327653DD" w:rsidR="00A179B3" w:rsidRPr="00D15B10" w:rsidRDefault="00304379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D15B10">
        <w:rPr>
          <w:rFonts w:ascii="Arial" w:eastAsia="Times New Roman" w:hAnsi="Arial" w:cs="Arial"/>
          <w:b/>
          <w:bCs/>
          <w:sz w:val="22"/>
        </w:rPr>
        <w:t>UAB „</w:t>
      </w:r>
      <w:proofErr w:type="spellStart"/>
      <w:r w:rsidRPr="00D15B10">
        <w:rPr>
          <w:rFonts w:ascii="Arial" w:eastAsia="Times New Roman" w:hAnsi="Arial" w:cs="Arial"/>
          <w:b/>
          <w:bCs/>
          <w:sz w:val="22"/>
        </w:rPr>
        <w:t>Gatas</w:t>
      </w:r>
      <w:proofErr w:type="spellEnd"/>
      <w:r w:rsidRPr="00D15B10">
        <w:rPr>
          <w:rFonts w:ascii="Arial" w:eastAsia="Times New Roman" w:hAnsi="Arial" w:cs="Arial"/>
          <w:b/>
          <w:bCs/>
          <w:sz w:val="22"/>
        </w:rPr>
        <w:t>“</w:t>
      </w:r>
      <w:r w:rsidR="00ED3053" w:rsidRPr="00D15B10">
        <w:rPr>
          <w:rFonts w:ascii="Arial" w:eastAsia="Times New Roman" w:hAnsi="Arial" w:cs="Arial"/>
          <w:sz w:val="22"/>
        </w:rPr>
        <w:t xml:space="preserve">, juridinio asmens kodas </w:t>
      </w:r>
      <w:r w:rsidRPr="00D15B10">
        <w:rPr>
          <w:rFonts w:ascii="Arial" w:eastAsia="Times New Roman" w:hAnsi="Arial" w:cs="Arial"/>
          <w:sz w:val="22"/>
        </w:rPr>
        <w:t>125718917</w:t>
      </w:r>
      <w:r w:rsidR="00ED3053" w:rsidRPr="00D15B10">
        <w:rPr>
          <w:rFonts w:ascii="Arial" w:eastAsia="Times New Roman" w:hAnsi="Arial" w:cs="Arial"/>
          <w:sz w:val="22"/>
        </w:rPr>
        <w:t xml:space="preserve">, kurios registruota buveinė yra adresu </w:t>
      </w:r>
      <w:r w:rsidRPr="00D15B10">
        <w:rPr>
          <w:rFonts w:ascii="Arial" w:eastAsia="Times New Roman" w:hAnsi="Arial" w:cs="Arial"/>
          <w:sz w:val="22"/>
        </w:rPr>
        <w:t>Dariaus ir Girėno g. 19, LT-02184 Vilnius</w:t>
      </w:r>
      <w:r w:rsidR="00ED3053" w:rsidRPr="00D15B10">
        <w:rPr>
          <w:rFonts w:ascii="Arial" w:eastAsia="Times New Roman" w:hAnsi="Arial" w:cs="Arial"/>
          <w:sz w:val="22"/>
        </w:rPr>
        <w:t xml:space="preserve">, duomenys apie bendrovę kaupiami ir saugomi Lietuvos Respublikos juridinių asmenų registre, atstovaujama </w:t>
      </w:r>
      <w:del w:id="1" w:author="Autorius">
        <w:r w:rsidR="00ED3053" w:rsidRPr="00D15B10" w:rsidDel="00563B99">
          <w:rPr>
            <w:rFonts w:ascii="Arial" w:eastAsia="Times New Roman" w:hAnsi="Arial" w:cs="Arial"/>
            <w:sz w:val="22"/>
          </w:rPr>
          <w:delText xml:space="preserve">, </w:delText>
        </w:r>
      </w:del>
      <w:r w:rsidR="00ED3053" w:rsidRPr="00D15B10">
        <w:rPr>
          <w:rFonts w:ascii="Arial" w:eastAsia="Times New Roman" w:hAnsi="Arial" w:cs="Arial"/>
          <w:sz w:val="22"/>
        </w:rPr>
        <w:t>veikiančio</w:t>
      </w:r>
      <w:r w:rsidRPr="00D15B10">
        <w:rPr>
          <w:rFonts w:ascii="Arial" w:eastAsia="Times New Roman" w:hAnsi="Arial" w:cs="Arial"/>
          <w:sz w:val="22"/>
        </w:rPr>
        <w:t>s</w:t>
      </w:r>
      <w:r w:rsidR="00ED3053" w:rsidRPr="00D15B10">
        <w:rPr>
          <w:rFonts w:ascii="Arial" w:eastAsia="Times New Roman" w:hAnsi="Arial" w:cs="Arial"/>
          <w:sz w:val="22"/>
        </w:rPr>
        <w:t xml:space="preserve"> pagal bendrovės įstatus, </w:t>
      </w:r>
      <w:r w:rsidR="00F369A2" w:rsidRPr="00D15B10">
        <w:rPr>
          <w:rFonts w:ascii="Arial" w:eastAsia="Times New Roman" w:hAnsi="Arial" w:cs="Arial"/>
          <w:sz w:val="22"/>
        </w:rPr>
        <w:t>(</w:t>
      </w:r>
      <w:r w:rsidR="00ED3053" w:rsidRPr="00D15B10">
        <w:rPr>
          <w:rFonts w:ascii="Arial" w:eastAsia="Times New Roman" w:hAnsi="Arial" w:cs="Arial"/>
          <w:sz w:val="22"/>
        </w:rPr>
        <w:t xml:space="preserve">toliau </w:t>
      </w:r>
      <w:r w:rsidR="00F369A2" w:rsidRPr="00D15B10">
        <w:rPr>
          <w:rFonts w:ascii="Arial" w:eastAsia="Times New Roman" w:hAnsi="Arial" w:cs="Arial"/>
          <w:sz w:val="22"/>
        </w:rPr>
        <w:t>–</w:t>
      </w:r>
      <w:r w:rsidR="00ED3053" w:rsidRPr="00D15B10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/>
        </w:sdtPr>
        <w:sdtEndPr/>
        <w:sdtContent>
          <w:r w:rsidR="0008348E" w:rsidRPr="00D15B10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D15B10">
        <w:rPr>
          <w:rFonts w:ascii="Arial" w:eastAsia="Times New Roman" w:hAnsi="Arial" w:cs="Arial"/>
          <w:sz w:val="22"/>
        </w:rPr>
        <w:t>)</w:t>
      </w:r>
      <w:r w:rsidR="00EE06F8" w:rsidRPr="00D15B10">
        <w:rPr>
          <w:rFonts w:ascii="Arial" w:hAnsi="Arial" w:cs="Arial"/>
          <w:sz w:val="22"/>
        </w:rPr>
        <w:t>,</w:t>
      </w:r>
    </w:p>
    <w:p w14:paraId="2CECE1E9" w14:textId="48B6BB52" w:rsidR="00A179B3" w:rsidRPr="00D15B10" w:rsidRDefault="00D85384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D15B10">
        <w:rPr>
          <w:rFonts w:ascii="Arial" w:eastAsia="Times New Roman" w:hAnsi="Arial" w:cs="Arial"/>
          <w:sz w:val="22"/>
        </w:rPr>
        <w:t>toliau</w:t>
      </w:r>
      <w:r w:rsidR="00FF0331" w:rsidRPr="00D15B10">
        <w:rPr>
          <w:rFonts w:ascii="Arial" w:eastAsia="Times New Roman" w:hAnsi="Arial" w:cs="Arial"/>
          <w:sz w:val="22"/>
        </w:rPr>
        <w:t xml:space="preserve"> kartu vadinamos </w:t>
      </w:r>
      <w:r w:rsidR="00FF0331" w:rsidRPr="00D15B10">
        <w:rPr>
          <w:rFonts w:ascii="Arial" w:eastAsia="Times New Roman" w:hAnsi="Arial" w:cs="Arial"/>
          <w:b/>
          <w:bCs/>
          <w:sz w:val="22"/>
        </w:rPr>
        <w:t>Šalimis</w:t>
      </w:r>
      <w:r w:rsidR="00FF0331" w:rsidRPr="00D15B10">
        <w:rPr>
          <w:rFonts w:ascii="Arial" w:eastAsia="Times New Roman" w:hAnsi="Arial" w:cs="Arial"/>
          <w:sz w:val="22"/>
        </w:rPr>
        <w:t>,</w:t>
      </w:r>
      <w:r w:rsidR="00EE06F8" w:rsidRPr="00D15B10">
        <w:rPr>
          <w:rFonts w:ascii="Arial" w:hAnsi="Arial" w:cs="Arial"/>
          <w:sz w:val="22"/>
        </w:rPr>
        <w:t xml:space="preserve"> </w:t>
      </w:r>
      <w:r w:rsidR="00A179B3" w:rsidRPr="00D15B10">
        <w:rPr>
          <w:rFonts w:ascii="Arial" w:hAnsi="Arial" w:cs="Arial"/>
          <w:sz w:val="22"/>
        </w:rPr>
        <w:t xml:space="preserve">o kiekviena atskirai </w:t>
      </w:r>
      <w:r w:rsidR="00A179B3" w:rsidRPr="00D15B10">
        <w:rPr>
          <w:rFonts w:ascii="Arial" w:hAnsi="Arial" w:cs="Arial"/>
          <w:b/>
          <w:bCs/>
          <w:sz w:val="22"/>
        </w:rPr>
        <w:t>Šalimi</w:t>
      </w:r>
      <w:r w:rsidR="00A179B3" w:rsidRPr="00D15B10">
        <w:rPr>
          <w:rFonts w:ascii="Arial" w:hAnsi="Arial" w:cs="Arial"/>
          <w:sz w:val="22"/>
        </w:rPr>
        <w:t>,</w:t>
      </w:r>
    </w:p>
    <w:p w14:paraId="126B16E7" w14:textId="77777777" w:rsidR="00A179B3" w:rsidRPr="00D15B10" w:rsidRDefault="00A179B3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D15B10" w:rsidRDefault="00295A67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D15B10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790A296F" w:rsidR="00295A67" w:rsidRPr="00D15B10" w:rsidRDefault="008816DA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3-10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304379" w:rsidRPr="00D15B10">
            <w:rPr>
              <w:rFonts w:ascii="Arial" w:hAnsi="Arial" w:cs="Arial"/>
              <w:sz w:val="22"/>
            </w:rPr>
            <w:t>2023-10-31</w:t>
          </w:r>
        </w:sdtContent>
      </w:sdt>
      <w:r w:rsidR="00295A67" w:rsidRPr="00D15B10">
        <w:rPr>
          <w:rFonts w:ascii="Arial" w:hAnsi="Arial" w:cs="Arial"/>
          <w:sz w:val="22"/>
        </w:rPr>
        <w:t xml:space="preserve"> Šalys sudarė viešojo pirkimo sutartį Nr. S-</w:t>
      </w:r>
      <w:r w:rsidR="00304379" w:rsidRPr="00D15B10">
        <w:rPr>
          <w:rFonts w:ascii="Arial" w:hAnsi="Arial" w:cs="Arial"/>
          <w:sz w:val="22"/>
        </w:rPr>
        <w:t>1237</w:t>
      </w:r>
      <w:r w:rsidR="00BD5D46" w:rsidRPr="00D15B10">
        <w:rPr>
          <w:rFonts w:ascii="Arial" w:hAnsi="Arial" w:cs="Arial"/>
          <w:sz w:val="22"/>
        </w:rPr>
        <w:t xml:space="preserve"> (toliau – </w:t>
      </w:r>
      <w:r w:rsidR="00BD5D46" w:rsidRPr="00D15B10">
        <w:rPr>
          <w:rFonts w:ascii="Arial" w:hAnsi="Arial" w:cs="Arial"/>
          <w:b/>
          <w:bCs/>
          <w:sz w:val="22"/>
        </w:rPr>
        <w:t>Sutartis</w:t>
      </w:r>
      <w:r w:rsidR="00BD5D46" w:rsidRPr="00D15B10">
        <w:rPr>
          <w:rFonts w:ascii="Arial" w:hAnsi="Arial" w:cs="Arial"/>
          <w:sz w:val="22"/>
        </w:rPr>
        <w:t>);</w:t>
      </w:r>
    </w:p>
    <w:p w14:paraId="798E229B" w14:textId="3E6CCB32" w:rsidR="00A65432" w:rsidRPr="00D15B10" w:rsidRDefault="00BD5D46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 xml:space="preserve">Sutarties pagrindu </w:t>
      </w:r>
      <w:bookmarkStart w:id="2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304379" w:rsidRPr="00D15B10">
            <w:rPr>
              <w:rFonts w:ascii="Arial" w:hAnsi="Arial" w:cs="Arial"/>
              <w:sz w:val="22"/>
            </w:rPr>
            <w:t>Rangovas</w:t>
          </w:r>
        </w:sdtContent>
      </w:sdt>
      <w:r w:rsidRPr="00D15B10">
        <w:rPr>
          <w:rFonts w:ascii="Arial" w:hAnsi="Arial" w:cs="Arial"/>
          <w:sz w:val="22"/>
        </w:rPr>
        <w:t xml:space="preserve"> </w:t>
      </w:r>
      <w:bookmarkEnd w:id="2"/>
      <w:r w:rsidRPr="00D15B10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EndPr/>
        <w:sdtContent>
          <w:r w:rsidRPr="00D15B10">
            <w:rPr>
              <w:rFonts w:ascii="Arial" w:hAnsi="Arial" w:cs="Arial"/>
              <w:sz w:val="22"/>
            </w:rPr>
            <w:t>atlikti</w:t>
          </w:r>
        </w:sdtContent>
      </w:sdt>
      <w:r w:rsidRPr="00D15B10">
        <w:rPr>
          <w:rFonts w:ascii="Arial" w:hAnsi="Arial" w:cs="Arial"/>
          <w:sz w:val="22"/>
        </w:rPr>
        <w:t xml:space="preserve"> </w:t>
      </w:r>
      <w:r w:rsidR="00A33180" w:rsidRPr="00D15B10">
        <w:rPr>
          <w:rFonts w:ascii="Arial" w:hAnsi="Arial" w:cs="Arial"/>
          <w:sz w:val="22"/>
        </w:rPr>
        <w:t>krašto kelio Nr. 141 Kaunas–Jurbarkas–Šilutė–Klaipėda 157,978 km tilto per Kreivutę rekonstravimo darbus</w:t>
      </w:r>
      <w:r w:rsidR="00380D9E" w:rsidRPr="00D15B10">
        <w:rPr>
          <w:rFonts w:ascii="Arial" w:hAnsi="Arial" w:cs="Arial"/>
          <w:sz w:val="22"/>
        </w:rPr>
        <w:t xml:space="preserve"> 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Darbai</w:t>
          </w:r>
        </w:sdtContent>
      </w:sdt>
      <w:r w:rsidR="00380D9E" w:rsidRPr="00D15B10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0D9E" w:rsidRPr="00D15B10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D15B10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atliktus</w:t>
          </w:r>
        </w:sdtContent>
      </w:sdt>
      <w:r w:rsidR="00A65432" w:rsidRPr="00D15B10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Darbus</w:t>
          </w:r>
        </w:sdtContent>
      </w:sdt>
      <w:r w:rsidR="00A65432" w:rsidRPr="00D15B10">
        <w:rPr>
          <w:rFonts w:ascii="Arial" w:hAnsi="Arial" w:cs="Arial"/>
          <w:sz w:val="22"/>
        </w:rPr>
        <w:t>;</w:t>
      </w:r>
    </w:p>
    <w:p w14:paraId="015ED819" w14:textId="500D663E" w:rsidR="00002C52" w:rsidRDefault="00A65432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 xml:space="preserve">Sutarties </w:t>
      </w:r>
      <w:r w:rsidR="00A33180" w:rsidRPr="00D15B10">
        <w:rPr>
          <w:rFonts w:ascii="Arial" w:hAnsi="Arial" w:cs="Arial"/>
          <w:sz w:val="22"/>
        </w:rPr>
        <w:t>116</w:t>
      </w:r>
      <w:r w:rsidRPr="00D15B10">
        <w:rPr>
          <w:rFonts w:ascii="Arial" w:hAnsi="Arial" w:cs="Arial"/>
          <w:sz w:val="22"/>
        </w:rPr>
        <w:t xml:space="preserve"> punkte yra nurodyta</w:t>
      </w:r>
      <w:r w:rsidR="00F60165" w:rsidRPr="00D15B10">
        <w:rPr>
          <w:rFonts w:ascii="Arial" w:hAnsi="Arial" w:cs="Arial"/>
          <w:sz w:val="22"/>
        </w:rPr>
        <w:t xml:space="preserve">, kad Sutarčiai vykdyti nėra pasitelkiami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D15B10">
        <w:rPr>
          <w:rFonts w:ascii="Arial" w:hAnsi="Arial" w:cs="Arial"/>
          <w:sz w:val="22"/>
        </w:rPr>
        <w:t xml:space="preserve">, tačiau Sutarties vykdymo metu </w:t>
      </w:r>
      <w:r w:rsidR="008E315C" w:rsidRPr="00D15B10">
        <w:rPr>
          <w:rFonts w:ascii="Arial" w:hAnsi="Arial" w:cs="Arial"/>
          <w:sz w:val="22"/>
        </w:rPr>
        <w:t xml:space="preserve">iškilo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subrangovų</w:t>
          </w:r>
        </w:sdtContent>
      </w:sdt>
      <w:r w:rsidR="000D5203" w:rsidRPr="00D15B10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Rangovas</w:t>
          </w:r>
        </w:sdtContent>
      </w:sdt>
      <w:r w:rsidR="00EE1317" w:rsidRPr="00D15B10">
        <w:rPr>
          <w:rFonts w:ascii="Arial" w:hAnsi="Arial" w:cs="Arial"/>
          <w:sz w:val="22"/>
        </w:rPr>
        <w:t xml:space="preserve"> </w:t>
      </w:r>
      <w:r w:rsidR="000D5203" w:rsidRPr="00D15B10">
        <w:rPr>
          <w:rFonts w:ascii="Arial" w:hAnsi="Arial" w:cs="Arial"/>
          <w:sz w:val="22"/>
        </w:rPr>
        <w:t>nesiremia,</w:t>
      </w:r>
      <w:r w:rsidR="006352CF" w:rsidRPr="00D15B10">
        <w:rPr>
          <w:rFonts w:ascii="Arial" w:hAnsi="Arial" w:cs="Arial"/>
          <w:sz w:val="22"/>
        </w:rPr>
        <w:t xml:space="preserve"> </w:t>
      </w:r>
      <w:r w:rsidR="008E315C" w:rsidRPr="00D15B10">
        <w:rPr>
          <w:rFonts w:ascii="Arial" w:hAnsi="Arial" w:cs="Arial"/>
          <w:sz w:val="22"/>
        </w:rPr>
        <w:t>pasitelkimo būtinumas</w:t>
      </w:r>
      <w:r w:rsidR="00002C52" w:rsidRPr="00D15B10">
        <w:rPr>
          <w:rFonts w:ascii="Arial" w:hAnsi="Arial" w:cs="Arial"/>
          <w:sz w:val="22"/>
        </w:rPr>
        <w:t>;</w:t>
      </w:r>
    </w:p>
    <w:p w14:paraId="7462926E" w14:textId="7DC6B14E" w:rsidR="003654EE" w:rsidRPr="003654EE" w:rsidRDefault="003654EE" w:rsidP="003654EE">
      <w:pPr>
        <w:pStyle w:val="Sraopastraipa"/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</w:rPr>
      </w:pPr>
      <w:r w:rsidRPr="00F0552C">
        <w:rPr>
          <w:rFonts w:ascii="Arial" w:hAnsi="Arial" w:cs="Arial"/>
          <w:sz w:val="22"/>
        </w:rPr>
        <w:t xml:space="preserve">Sutarties vykdymo metu Užsakovas pritarė </w:t>
      </w:r>
      <w:r>
        <w:rPr>
          <w:rFonts w:ascii="Arial" w:hAnsi="Arial" w:cs="Arial"/>
          <w:sz w:val="22"/>
        </w:rPr>
        <w:t>R</w:t>
      </w:r>
      <w:r w:rsidRPr="00F0552C">
        <w:rPr>
          <w:rFonts w:ascii="Arial" w:hAnsi="Arial" w:cs="Arial"/>
          <w:sz w:val="22"/>
        </w:rPr>
        <w:t xml:space="preserve">angovo inicijuotiems subrangovų pasitelkimams: </w:t>
      </w:r>
      <w:r w:rsidR="0038037E" w:rsidRPr="00D15B10">
        <w:rPr>
          <w:rFonts w:ascii="Arial" w:hAnsi="Arial" w:cs="Arial"/>
          <w:sz w:val="22"/>
        </w:rPr>
        <w:t>UAB „Viadukas“, UAB „</w:t>
      </w:r>
      <w:proofErr w:type="spellStart"/>
      <w:r w:rsidR="0038037E" w:rsidRPr="00D15B10">
        <w:rPr>
          <w:rFonts w:ascii="Arial" w:hAnsi="Arial" w:cs="Arial"/>
          <w:sz w:val="22"/>
        </w:rPr>
        <w:t>Uliksas</w:t>
      </w:r>
      <w:proofErr w:type="spellEnd"/>
      <w:r w:rsidR="0038037E" w:rsidRPr="00D15B10">
        <w:rPr>
          <w:rFonts w:ascii="Arial" w:hAnsi="Arial" w:cs="Arial"/>
          <w:sz w:val="22"/>
        </w:rPr>
        <w:t>“, UAB „</w:t>
      </w:r>
      <w:proofErr w:type="spellStart"/>
      <w:r w:rsidR="0038037E" w:rsidRPr="00D15B10">
        <w:rPr>
          <w:rFonts w:ascii="Arial" w:hAnsi="Arial" w:cs="Arial"/>
          <w:sz w:val="22"/>
        </w:rPr>
        <w:t>Argimetas</w:t>
      </w:r>
      <w:proofErr w:type="spellEnd"/>
      <w:r w:rsidR="0038037E" w:rsidRPr="00D15B10">
        <w:rPr>
          <w:rFonts w:ascii="Arial" w:hAnsi="Arial" w:cs="Arial"/>
          <w:sz w:val="22"/>
        </w:rPr>
        <w:t>“</w:t>
      </w:r>
      <w:r w:rsidR="0038037E">
        <w:rPr>
          <w:rFonts w:ascii="Arial" w:hAnsi="Arial" w:cs="Arial"/>
          <w:sz w:val="22"/>
        </w:rPr>
        <w:t>;</w:t>
      </w:r>
    </w:p>
    <w:p w14:paraId="0AE73EC5" w14:textId="1D944599" w:rsidR="00002C52" w:rsidRPr="00D15B10" w:rsidRDefault="008816DA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4-08-3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2024-08-30</w:t>
          </w:r>
        </w:sdtContent>
      </w:sdt>
      <w:r w:rsidR="00243D74" w:rsidRPr="00D15B10">
        <w:rPr>
          <w:rFonts w:ascii="Arial" w:hAnsi="Arial" w:cs="Arial"/>
          <w:sz w:val="22"/>
        </w:rPr>
        <w:t xml:space="preserve"> raštu Nr. </w:t>
      </w:r>
      <w:r w:rsidR="00A33180" w:rsidRPr="00D15B10">
        <w:rPr>
          <w:rFonts w:ascii="Arial" w:hAnsi="Arial" w:cs="Arial"/>
          <w:sz w:val="22"/>
        </w:rPr>
        <w:t>1-24297</w:t>
      </w:r>
      <w:r w:rsidR="00243D74" w:rsidRPr="00D15B10">
        <w:rPr>
          <w:rFonts w:ascii="Arial" w:hAnsi="Arial" w:cs="Arial"/>
          <w:sz w:val="22"/>
        </w:rPr>
        <w:t xml:space="preserve">  </w:t>
      </w:r>
      <w:r w:rsidR="00A07A3E" w:rsidRPr="00D15B10">
        <w:rPr>
          <w:rFonts w:ascii="Arial" w:hAnsi="Arial" w:cs="Arial"/>
          <w:sz w:val="22"/>
        </w:rPr>
        <w:t>(</w:t>
      </w:r>
      <w:r w:rsidR="00A07A3E" w:rsidRPr="00D15B10">
        <w:rPr>
          <w:rFonts w:ascii="Arial" w:hAnsi="Arial" w:cs="Arial"/>
          <w:b/>
          <w:bCs/>
          <w:sz w:val="22"/>
        </w:rPr>
        <w:t>Priedas Nr. 1</w:t>
      </w:r>
      <w:r w:rsidR="00A07A3E" w:rsidRPr="00D15B10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Rangovas</w:t>
          </w:r>
        </w:sdtContent>
      </w:sdt>
      <w:r w:rsidR="006352CF" w:rsidRPr="00D15B10">
        <w:rPr>
          <w:rFonts w:ascii="Arial" w:hAnsi="Arial" w:cs="Arial"/>
          <w:sz w:val="22"/>
        </w:rPr>
        <w:t xml:space="preserve"> </w:t>
      </w:r>
      <w:r w:rsidR="00797C00" w:rsidRPr="00D15B10">
        <w:rPr>
          <w:rFonts w:ascii="Arial" w:hAnsi="Arial" w:cs="Arial"/>
          <w:sz w:val="22"/>
        </w:rPr>
        <w:t xml:space="preserve">motyvuotai </w:t>
      </w:r>
      <w:r w:rsidR="00243D74" w:rsidRPr="00D15B10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EndPr/>
        <w:sdtContent>
          <w:r w:rsidR="00243D74" w:rsidRPr="00D15B10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D15B10">
        <w:rPr>
          <w:rFonts w:ascii="Arial" w:hAnsi="Arial" w:cs="Arial"/>
          <w:sz w:val="22"/>
        </w:rPr>
        <w:t xml:space="preserve"> </w:t>
      </w:r>
      <w:r w:rsidR="00797C00" w:rsidRPr="00D15B10">
        <w:rPr>
          <w:rFonts w:ascii="Arial" w:hAnsi="Arial" w:cs="Arial"/>
          <w:sz w:val="22"/>
        </w:rPr>
        <w:t>dėl</w:t>
      </w:r>
      <w:r w:rsidR="00A07A3E" w:rsidRPr="00D15B10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D15B10">
        <w:rPr>
          <w:rFonts w:ascii="Arial" w:hAnsi="Arial" w:cs="Arial"/>
          <w:sz w:val="22"/>
        </w:rPr>
        <w:t xml:space="preserve"> pasitelkimo</w:t>
      </w:r>
      <w:r w:rsidR="003654EE">
        <w:rPr>
          <w:rFonts w:ascii="Arial" w:hAnsi="Arial" w:cs="Arial"/>
          <w:sz w:val="22"/>
        </w:rPr>
        <w:t xml:space="preserve"> </w:t>
      </w:r>
      <w:r w:rsidR="003654EE" w:rsidRPr="00D15B10">
        <w:rPr>
          <w:rFonts w:ascii="Arial" w:hAnsi="Arial" w:cs="Arial"/>
          <w:sz w:val="22"/>
        </w:rPr>
        <w:t>AB „</w:t>
      </w:r>
      <w:proofErr w:type="spellStart"/>
      <w:r w:rsidR="003654EE" w:rsidRPr="00D15B10">
        <w:rPr>
          <w:rFonts w:ascii="Arial" w:hAnsi="Arial" w:cs="Arial"/>
          <w:sz w:val="22"/>
        </w:rPr>
        <w:t>Eurovia</w:t>
      </w:r>
      <w:proofErr w:type="spellEnd"/>
      <w:r w:rsidR="003654EE" w:rsidRPr="00D15B10">
        <w:rPr>
          <w:rFonts w:ascii="Arial" w:hAnsi="Arial" w:cs="Arial"/>
          <w:sz w:val="22"/>
        </w:rPr>
        <w:t xml:space="preserve"> Lietuva“</w:t>
      </w:r>
      <w:r w:rsidR="005B0BDE" w:rsidRPr="00D15B10">
        <w:rPr>
          <w:rFonts w:ascii="Arial" w:hAnsi="Arial" w:cs="Arial"/>
          <w:sz w:val="22"/>
        </w:rPr>
        <w:t>;</w:t>
      </w:r>
    </w:p>
    <w:p w14:paraId="45FA97BF" w14:textId="02678DEF" w:rsidR="00A65432" w:rsidRPr="00D15B10" w:rsidRDefault="008816DA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EE1317" w:rsidRPr="00D15B10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D15B10">
        <w:rPr>
          <w:rFonts w:ascii="Arial" w:hAnsi="Arial" w:cs="Arial"/>
          <w:sz w:val="22"/>
        </w:rPr>
        <w:t xml:space="preserve"> įvertino </w:t>
      </w:r>
      <w:r w:rsidR="006352CF" w:rsidRPr="00D15B10">
        <w:rPr>
          <w:rFonts w:ascii="Arial" w:hAnsi="Arial" w:cs="Arial"/>
          <w:sz w:val="22"/>
        </w:rPr>
        <w:t>Priede Nr. 1</w:t>
      </w:r>
      <w:r w:rsidR="00D95DAD" w:rsidRPr="00D15B10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D15B10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D15B10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D15B10">
        <w:rPr>
          <w:rFonts w:ascii="Arial" w:hAnsi="Arial" w:cs="Arial"/>
          <w:sz w:val="22"/>
        </w:rPr>
        <w:t xml:space="preserve"> pasitelkimui neprieštarauja</w:t>
      </w:r>
      <w:r w:rsidR="00D95DAD" w:rsidRPr="00D15B10">
        <w:rPr>
          <w:rFonts w:ascii="Arial" w:hAnsi="Arial" w:cs="Arial"/>
          <w:sz w:val="22"/>
        </w:rPr>
        <w:t>;</w:t>
      </w:r>
    </w:p>
    <w:p w14:paraId="7672C61A" w14:textId="0148A56C" w:rsidR="0097775C" w:rsidRPr="00D15B10" w:rsidRDefault="00533EFA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>Toks Sutarties pakeitimas nelaikomas esminiu</w:t>
      </w:r>
      <w:r w:rsidR="0097775C" w:rsidRPr="00D15B10">
        <w:rPr>
          <w:rFonts w:ascii="Arial" w:hAnsi="Arial" w:cs="Arial"/>
          <w:sz w:val="22"/>
        </w:rPr>
        <w:t>;</w:t>
      </w:r>
    </w:p>
    <w:p w14:paraId="5AAF6C0E" w14:textId="77777777" w:rsidR="008E315C" w:rsidRPr="00D15B10" w:rsidRDefault="008E315C" w:rsidP="25699E84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38BCC464" w:rsidR="004A29AC" w:rsidRPr="00D15B10" w:rsidRDefault="005F6461" w:rsidP="25699E84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b/>
          <w:bCs/>
          <w:sz w:val="22"/>
        </w:rPr>
        <w:t>vadovaudamosi</w:t>
      </w:r>
      <w:r w:rsidRPr="00D15B10">
        <w:rPr>
          <w:rFonts w:ascii="Arial" w:hAnsi="Arial" w:cs="Arial"/>
          <w:sz w:val="22"/>
        </w:rPr>
        <w:t xml:space="preserve"> </w:t>
      </w:r>
      <w:r w:rsidR="00DA5D18" w:rsidRPr="00D15B10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D15B10">
        <w:rPr>
          <w:rFonts w:ascii="Arial" w:hAnsi="Arial" w:cs="Arial"/>
          <w:sz w:val="22"/>
        </w:rPr>
        <w:t xml:space="preserve">, sudarė šį </w:t>
      </w:r>
      <w:r w:rsidR="00A96E99" w:rsidRPr="00D15B10">
        <w:rPr>
          <w:rFonts w:ascii="Arial" w:hAnsi="Arial" w:cs="Arial"/>
          <w:sz w:val="22"/>
        </w:rPr>
        <w:t>p</w:t>
      </w:r>
      <w:r w:rsidR="00ED4314" w:rsidRPr="00D15B10">
        <w:rPr>
          <w:rFonts w:ascii="Arial" w:hAnsi="Arial" w:cs="Arial"/>
          <w:sz w:val="22"/>
        </w:rPr>
        <w:t xml:space="preserve">apildomą susitarimą </w:t>
      </w:r>
      <w:r w:rsidR="00DA5D18" w:rsidRPr="00D15B10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D15B10">
        <w:rPr>
          <w:rFonts w:ascii="Arial" w:hAnsi="Arial" w:cs="Arial"/>
          <w:sz w:val="22"/>
        </w:rPr>
        <w:t xml:space="preserve"> pasitelkimo </w:t>
      </w:r>
      <w:r w:rsidR="00ED4314" w:rsidRPr="00D15B10">
        <w:rPr>
          <w:rFonts w:ascii="Arial" w:hAnsi="Arial" w:cs="Arial"/>
          <w:sz w:val="22"/>
        </w:rPr>
        <w:t>(</w:t>
      </w:r>
      <w:r w:rsidR="00F85684" w:rsidRPr="00D15B10">
        <w:rPr>
          <w:rFonts w:ascii="Arial" w:hAnsi="Arial" w:cs="Arial"/>
          <w:sz w:val="22"/>
        </w:rPr>
        <w:t>t</w:t>
      </w:r>
      <w:r w:rsidR="00ED4314" w:rsidRPr="00D15B10">
        <w:rPr>
          <w:rFonts w:ascii="Arial" w:hAnsi="Arial" w:cs="Arial"/>
          <w:sz w:val="22"/>
        </w:rPr>
        <w:t xml:space="preserve">oliau – </w:t>
      </w:r>
      <w:r w:rsidR="00ED4314" w:rsidRPr="00D15B10">
        <w:rPr>
          <w:rFonts w:ascii="Arial" w:hAnsi="Arial" w:cs="Arial"/>
          <w:b/>
          <w:bCs/>
          <w:sz w:val="22"/>
        </w:rPr>
        <w:t>Susitarimas</w:t>
      </w:r>
      <w:r w:rsidR="00ED4314" w:rsidRPr="00D15B10">
        <w:rPr>
          <w:rFonts w:ascii="Arial" w:hAnsi="Arial" w:cs="Arial"/>
          <w:sz w:val="22"/>
        </w:rPr>
        <w:t>), kuriuo susitarė:</w:t>
      </w:r>
    </w:p>
    <w:p w14:paraId="0EA641DB" w14:textId="77777777" w:rsidR="00D15B10" w:rsidRPr="00D15B10" w:rsidRDefault="00C73D20" w:rsidP="0087218F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 xml:space="preserve">Sutarties </w:t>
      </w:r>
      <w:r w:rsidR="00A33180" w:rsidRPr="00D15B10">
        <w:rPr>
          <w:rFonts w:ascii="Arial" w:hAnsi="Arial" w:cs="Arial"/>
          <w:sz w:val="22"/>
        </w:rPr>
        <w:t>116</w:t>
      </w:r>
      <w:r w:rsidRPr="00D15B10">
        <w:rPr>
          <w:rFonts w:ascii="Arial" w:hAnsi="Arial" w:cs="Arial"/>
          <w:sz w:val="22"/>
        </w:rPr>
        <w:t xml:space="preserve"> </w:t>
      </w:r>
      <w:r w:rsidR="00533EFA" w:rsidRPr="00D15B10">
        <w:rPr>
          <w:rFonts w:ascii="Arial" w:hAnsi="Arial" w:cs="Arial"/>
          <w:sz w:val="22"/>
        </w:rPr>
        <w:t xml:space="preserve">punktą </w:t>
      </w:r>
      <w:r w:rsidRPr="00D15B10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A33180" w:rsidRPr="00D15B10">
            <w:rPr>
              <w:rFonts w:ascii="Arial" w:hAnsi="Arial" w:cs="Arial"/>
              <w:sz w:val="22"/>
            </w:rPr>
            <w:t>subrangovus</w:t>
          </w:r>
        </w:sdtContent>
      </w:sdt>
      <w:r w:rsidRPr="00D15B10">
        <w:rPr>
          <w:rFonts w:ascii="Arial" w:hAnsi="Arial" w:cs="Arial"/>
          <w:sz w:val="22"/>
        </w:rPr>
        <w:t xml:space="preserve"> bei išdėstant minėtą punktą nauja reda</w:t>
      </w:r>
      <w:r w:rsidR="00533EFA" w:rsidRPr="00D15B10">
        <w:rPr>
          <w:rFonts w:ascii="Arial" w:hAnsi="Arial" w:cs="Arial"/>
          <w:sz w:val="22"/>
        </w:rPr>
        <w:t>k</w:t>
      </w:r>
      <w:r w:rsidRPr="00D15B10">
        <w:rPr>
          <w:rFonts w:ascii="Arial" w:hAnsi="Arial" w:cs="Arial"/>
          <w:sz w:val="22"/>
        </w:rPr>
        <w:t xml:space="preserve">cija: </w:t>
      </w:r>
      <w:r w:rsidR="00A33180" w:rsidRPr="00D15B10">
        <w:rPr>
          <w:rFonts w:ascii="Arial" w:hAnsi="Arial" w:cs="Arial"/>
          <w:sz w:val="22"/>
        </w:rPr>
        <w:t>Sutarčiai vykdyti pasitelkiami šie subrangovai: AB „</w:t>
      </w:r>
      <w:proofErr w:type="spellStart"/>
      <w:r w:rsidR="00A33180" w:rsidRPr="00D15B10">
        <w:rPr>
          <w:rFonts w:ascii="Arial" w:hAnsi="Arial" w:cs="Arial"/>
          <w:sz w:val="22"/>
        </w:rPr>
        <w:t>Eurovia</w:t>
      </w:r>
      <w:proofErr w:type="spellEnd"/>
      <w:r w:rsidR="00A33180" w:rsidRPr="00D15B10">
        <w:rPr>
          <w:rFonts w:ascii="Arial" w:hAnsi="Arial" w:cs="Arial"/>
          <w:sz w:val="22"/>
        </w:rPr>
        <w:t xml:space="preserve"> Lietuva“, UAB „Viadukas“, UAB „</w:t>
      </w:r>
      <w:proofErr w:type="spellStart"/>
      <w:r w:rsidR="00A33180" w:rsidRPr="00D15B10">
        <w:rPr>
          <w:rFonts w:ascii="Arial" w:hAnsi="Arial" w:cs="Arial"/>
          <w:sz w:val="22"/>
        </w:rPr>
        <w:t>Uliksas</w:t>
      </w:r>
      <w:proofErr w:type="spellEnd"/>
      <w:r w:rsidR="00A33180" w:rsidRPr="00D15B10">
        <w:rPr>
          <w:rFonts w:ascii="Arial" w:hAnsi="Arial" w:cs="Arial"/>
          <w:sz w:val="22"/>
        </w:rPr>
        <w:t>“, UAB „</w:t>
      </w:r>
      <w:proofErr w:type="spellStart"/>
      <w:r w:rsidR="00A33180" w:rsidRPr="00D15B10">
        <w:rPr>
          <w:rFonts w:ascii="Arial" w:hAnsi="Arial" w:cs="Arial"/>
          <w:sz w:val="22"/>
        </w:rPr>
        <w:t>Argimetas</w:t>
      </w:r>
      <w:proofErr w:type="spellEnd"/>
      <w:r w:rsidR="00A33180" w:rsidRPr="00D15B10">
        <w:rPr>
          <w:rFonts w:ascii="Arial" w:hAnsi="Arial" w:cs="Arial"/>
          <w:sz w:val="22"/>
        </w:rPr>
        <w:t xml:space="preserve">“. Rangovas įsipareigoja iki Darbų pagal Sutartį pradžios pranešti Užsakovo atstovui subrangovų kontaktinius duomenis ir subrangovų atstovus ir subrangovų patvirtinimus, kad jie yra informuoti apie tiesioginio atsiskaitymo galimybę pagal šią Sutartį. </w:t>
      </w:r>
    </w:p>
    <w:p w14:paraId="5914DD3B" w14:textId="3D30A7E8" w:rsidR="00CD270D" w:rsidRPr="00D15B10" w:rsidRDefault="00CD270D" w:rsidP="0087218F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 xml:space="preserve">Kitos Sutarties nuostatos </w:t>
      </w:r>
      <w:r w:rsidR="00533EFA" w:rsidRPr="00D15B10">
        <w:rPr>
          <w:rFonts w:ascii="Arial" w:hAnsi="Arial" w:cs="Arial"/>
          <w:sz w:val="22"/>
        </w:rPr>
        <w:t>nekeičiamos</w:t>
      </w:r>
      <w:r w:rsidRPr="00D15B10">
        <w:rPr>
          <w:rFonts w:ascii="Arial" w:hAnsi="Arial" w:cs="Arial"/>
          <w:sz w:val="22"/>
        </w:rPr>
        <w:t>.</w:t>
      </w:r>
    </w:p>
    <w:p w14:paraId="20BF1961" w14:textId="1016DF3A" w:rsidR="00795E2C" w:rsidRPr="00D15B10" w:rsidRDefault="00795E2C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D15B10" w:rsidRDefault="008D3DA1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>Šis Susitarimas</w:t>
      </w:r>
      <w:r w:rsidR="004A29AC" w:rsidRPr="00D15B10">
        <w:rPr>
          <w:rFonts w:ascii="Arial" w:hAnsi="Arial" w:cs="Arial"/>
          <w:sz w:val="22"/>
        </w:rPr>
        <w:t xml:space="preserve"> </w:t>
      </w:r>
      <w:r w:rsidR="00533EFA" w:rsidRPr="00D15B10">
        <w:rPr>
          <w:rFonts w:ascii="Arial" w:hAnsi="Arial" w:cs="Arial"/>
          <w:sz w:val="22"/>
        </w:rPr>
        <w:t xml:space="preserve">ir jo priedai </w:t>
      </w:r>
      <w:r w:rsidR="004A29AC" w:rsidRPr="00D15B10">
        <w:rPr>
          <w:rFonts w:ascii="Arial" w:hAnsi="Arial" w:cs="Arial"/>
          <w:sz w:val="22"/>
        </w:rPr>
        <w:t xml:space="preserve">yra neatskiriama </w:t>
      </w:r>
      <w:r w:rsidR="00A179B3" w:rsidRPr="00D15B10">
        <w:rPr>
          <w:rFonts w:ascii="Arial" w:hAnsi="Arial" w:cs="Arial"/>
          <w:sz w:val="22"/>
        </w:rPr>
        <w:t>Sutarties</w:t>
      </w:r>
      <w:r w:rsidR="000F5C3A" w:rsidRPr="00D15B10">
        <w:rPr>
          <w:rFonts w:ascii="Arial" w:hAnsi="Arial" w:cs="Arial"/>
          <w:sz w:val="22"/>
        </w:rPr>
        <w:t xml:space="preserve"> </w:t>
      </w:r>
      <w:r w:rsidR="004A29AC" w:rsidRPr="00D15B10">
        <w:rPr>
          <w:rFonts w:ascii="Arial" w:hAnsi="Arial" w:cs="Arial"/>
          <w:sz w:val="22"/>
        </w:rPr>
        <w:t>dalis.</w:t>
      </w:r>
    </w:p>
    <w:p w14:paraId="67898CED" w14:textId="47B008DC" w:rsidR="004A29AC" w:rsidRPr="00D15B10" w:rsidRDefault="004A29AC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 xml:space="preserve">Šalių tarpusavio santykiai, atsiradę šio </w:t>
      </w:r>
      <w:r w:rsidR="00CD270D" w:rsidRPr="00D15B10">
        <w:rPr>
          <w:rFonts w:ascii="Arial" w:hAnsi="Arial" w:cs="Arial"/>
          <w:sz w:val="22"/>
        </w:rPr>
        <w:t>Susitarimo</w:t>
      </w:r>
      <w:r w:rsidRPr="00D15B10">
        <w:rPr>
          <w:rFonts w:ascii="Arial" w:hAnsi="Arial" w:cs="Arial"/>
          <w:sz w:val="22"/>
        </w:rPr>
        <w:t xml:space="preserve"> pagrindu</w:t>
      </w:r>
      <w:r w:rsidR="00EA5040" w:rsidRPr="00D15B10">
        <w:rPr>
          <w:rFonts w:ascii="Arial" w:hAnsi="Arial" w:cs="Arial"/>
          <w:sz w:val="22"/>
        </w:rPr>
        <w:t xml:space="preserve">, tačiau jame nesureguliuoti, sprendžiami pagal </w:t>
      </w:r>
      <w:r w:rsidR="00795E2C" w:rsidRPr="00D15B10">
        <w:rPr>
          <w:rFonts w:ascii="Arial" w:hAnsi="Arial" w:cs="Arial"/>
          <w:sz w:val="22"/>
        </w:rPr>
        <w:t>Sutarties</w:t>
      </w:r>
      <w:r w:rsidR="000F5C3A" w:rsidRPr="00D15B10">
        <w:rPr>
          <w:rFonts w:ascii="Arial" w:hAnsi="Arial" w:cs="Arial"/>
          <w:sz w:val="22"/>
        </w:rPr>
        <w:t xml:space="preserve"> </w:t>
      </w:r>
      <w:r w:rsidR="00EA5040" w:rsidRPr="00D15B10">
        <w:rPr>
          <w:rFonts w:ascii="Arial" w:hAnsi="Arial" w:cs="Arial"/>
          <w:sz w:val="22"/>
        </w:rPr>
        <w:t>nuostatas.</w:t>
      </w:r>
    </w:p>
    <w:p w14:paraId="0589D28C" w14:textId="135EEFF2" w:rsidR="0008348E" w:rsidRPr="00D15B10" w:rsidRDefault="0008348E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D15B10" w:rsidRDefault="00C52413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 xml:space="preserve">Šis Susitarimas laikomas sudarytu </w:t>
      </w:r>
      <w:r w:rsidR="003E6D83" w:rsidRPr="00D15B10">
        <w:rPr>
          <w:rFonts w:ascii="Arial" w:hAnsi="Arial" w:cs="Arial"/>
          <w:sz w:val="22"/>
        </w:rPr>
        <w:t>bei</w:t>
      </w:r>
      <w:r w:rsidR="00533EFA" w:rsidRPr="00D15B10">
        <w:rPr>
          <w:rFonts w:ascii="Arial" w:hAnsi="Arial" w:cs="Arial"/>
          <w:sz w:val="22"/>
        </w:rPr>
        <w:t xml:space="preserve"> įsigalioja </w:t>
      </w:r>
      <w:r w:rsidRPr="00D15B10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D15B10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D15B10" w:rsidRDefault="003E6D83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lastRenderedPageBreak/>
        <w:t>Susitarimo priedai:</w:t>
      </w:r>
    </w:p>
    <w:p w14:paraId="7E81F5F5" w14:textId="723B4E9A" w:rsidR="003E6D83" w:rsidRPr="00D15B10" w:rsidRDefault="003E6D83" w:rsidP="25699E84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EndPr/>
        <w:sdtContent>
          <w:r w:rsidR="00D15B10" w:rsidRPr="00D15B10">
            <w:rPr>
              <w:rFonts w:ascii="Arial" w:hAnsi="Arial" w:cs="Arial"/>
              <w:sz w:val="22"/>
            </w:rPr>
            <w:t>Rangovo</w:t>
          </w:r>
        </w:sdtContent>
      </w:sdt>
      <w:r w:rsidRPr="00D15B10">
        <w:rPr>
          <w:rFonts w:ascii="Arial" w:hAnsi="Arial" w:cs="Arial"/>
          <w:sz w:val="22"/>
        </w:rPr>
        <w:t xml:space="preserve"> kreipimasis dėl </w:t>
      </w:r>
      <w:r w:rsidR="00D15B10" w:rsidRPr="00D15B10">
        <w:rPr>
          <w:rFonts w:ascii="Arial" w:hAnsi="Arial" w:cs="Arial"/>
          <w:sz w:val="22"/>
        </w:rPr>
        <w:t>subrangovo pasitelkimo</w:t>
      </w:r>
    </w:p>
    <w:p w14:paraId="43D0154A" w14:textId="0FDF919A" w:rsidR="003E6D83" w:rsidRPr="00D15B10" w:rsidRDefault="003E6D83" w:rsidP="25699E84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680000763"/>
          <w:placeholder>
            <w:docPart w:val="355BD450EAA1413D912AA7DD9B26461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D15B10" w:rsidRPr="00D15B10">
            <w:rPr>
              <w:rFonts w:ascii="Arial" w:hAnsi="Arial" w:cs="Arial"/>
              <w:sz w:val="22"/>
            </w:rPr>
            <w:t>Subrangovų</w:t>
          </w:r>
        </w:sdtContent>
      </w:sdt>
      <w:r w:rsidRPr="00D15B10">
        <w:rPr>
          <w:rFonts w:ascii="Arial" w:hAnsi="Arial" w:cs="Arial"/>
          <w:sz w:val="22"/>
        </w:rPr>
        <w:t xml:space="preserve"> rašta</w:t>
      </w:r>
      <w:r w:rsidR="000A5520">
        <w:rPr>
          <w:rFonts w:ascii="Arial" w:hAnsi="Arial" w:cs="Arial"/>
          <w:sz w:val="22"/>
        </w:rPr>
        <w:t>s</w:t>
      </w:r>
      <w:r w:rsidRPr="00D15B10">
        <w:rPr>
          <w:rFonts w:ascii="Arial" w:hAnsi="Arial" w:cs="Arial"/>
          <w:sz w:val="22"/>
        </w:rPr>
        <w:t xml:space="preserve"> dėl informavimo apie tiesioginio atsiskaitymo galimybę;</w:t>
      </w:r>
    </w:p>
    <w:p w14:paraId="763EAE99" w14:textId="2CF257E8" w:rsidR="00EA5040" w:rsidRPr="00D15B10" w:rsidRDefault="003E6D83" w:rsidP="00E723DD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jc w:val="left"/>
        <w:rPr>
          <w:rFonts w:ascii="Arial" w:hAnsi="Arial" w:cs="Arial"/>
          <w:sz w:val="22"/>
        </w:rPr>
      </w:pPr>
      <w:r w:rsidRPr="00D15B10">
        <w:rPr>
          <w:rFonts w:ascii="Arial" w:hAnsi="Arial" w:cs="Arial"/>
          <w:sz w:val="22"/>
        </w:rPr>
        <w:t xml:space="preserve"> </w:t>
      </w:r>
      <w:r w:rsidR="00D15B10" w:rsidRPr="00D15B10">
        <w:rPr>
          <w:rFonts w:ascii="Arial" w:hAnsi="Arial" w:cs="Arial"/>
          <w:sz w:val="22"/>
        </w:rPr>
        <w:t>Darbų ir su darbais susijusių paslaugų grafikas ir pinigų srautų prognozė</w:t>
      </w:r>
    </w:p>
    <w:p w14:paraId="03A9E7D1" w14:textId="77777777" w:rsidR="00E12B2C" w:rsidRPr="00D15B10" w:rsidRDefault="00E12B2C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04"/>
        <w:gridCol w:w="4834"/>
      </w:tblGrid>
      <w:tr w:rsidR="008A4AE8" w:rsidRPr="00D15B10" w14:paraId="49EEDB1A" w14:textId="77777777" w:rsidTr="25699E84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D15B10" w:rsidRDefault="00387FBA" w:rsidP="25699E84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D15B10">
              <w:rPr>
                <w:rFonts w:ascii="Arial" w:eastAsia="Times New Roman" w:hAnsi="Arial" w:cs="Arial"/>
                <w:b/>
                <w:bCs/>
                <w:sz w:val="22"/>
              </w:rPr>
              <w:t>Užsakov</w:t>
            </w:r>
            <w:r w:rsidR="008A4AE8" w:rsidRPr="00D15B10">
              <w:rPr>
                <w:rFonts w:ascii="Arial" w:eastAsia="Times New Roman" w:hAnsi="Arial" w:cs="Arial"/>
                <w:b/>
                <w:bCs/>
                <w:sz w:val="22"/>
              </w:rPr>
              <w:t>as</w:t>
            </w:r>
            <w:r w:rsidR="008A4AE8" w:rsidRPr="00D15B10">
              <w:rPr>
                <w:rFonts w:ascii="Arial" w:hAnsi="Arial" w:cs="Arial"/>
                <w:b/>
                <w:bCs/>
                <w:sz w:val="22"/>
              </w:rPr>
              <w:t>:</w:t>
            </w:r>
          </w:p>
          <w:p w14:paraId="11E9510D" w14:textId="302D5D90" w:rsidR="008A4AE8" w:rsidRPr="00D15B10" w:rsidRDefault="00494458" w:rsidP="25699E84">
            <w:pPr>
              <w:suppressAutoHyphens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D15B10">
              <w:rPr>
                <w:rFonts w:ascii="Arial" w:eastAsia="Times New Roman" w:hAnsi="Arial" w:cs="Arial"/>
                <w:b/>
                <w:bCs/>
                <w:sz w:val="22"/>
              </w:rPr>
              <w:t>AB</w:t>
            </w:r>
            <w:r w:rsidR="00514548" w:rsidRPr="00D15B10">
              <w:rPr>
                <w:rFonts w:ascii="Arial" w:eastAsia="Times New Roman" w:hAnsi="Arial" w:cs="Arial"/>
                <w:b/>
                <w:bCs/>
                <w:sz w:val="22"/>
              </w:rPr>
              <w:t xml:space="preserve"> </w:t>
            </w:r>
            <w:r w:rsidR="007D720E" w:rsidRPr="00D15B10">
              <w:rPr>
                <w:rFonts w:ascii="Arial" w:eastAsia="Times New Roman" w:hAnsi="Arial" w:cs="Arial"/>
                <w:b/>
                <w:bCs/>
                <w:sz w:val="22"/>
              </w:rPr>
              <w:t>„Via Lietuva“</w:t>
            </w:r>
          </w:p>
          <w:p w14:paraId="3ED7190B" w14:textId="77777777" w:rsidR="008A4AE8" w:rsidRPr="00D15B10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D15B10" w:rsidRDefault="00E63141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D15B10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D15B10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D15B10">
              <w:rPr>
                <w:rFonts w:ascii="Arial" w:eastAsia="Times New Roman" w:hAnsi="Arial" w:cs="Arial"/>
                <w:sz w:val="22"/>
              </w:rPr>
              <w:t>22202</w:t>
            </w:r>
            <w:r w:rsidR="008A4AE8" w:rsidRPr="00D15B10">
              <w:rPr>
                <w:rFonts w:ascii="Arial" w:eastAsia="Times New Roman" w:hAnsi="Arial" w:cs="Arial"/>
                <w:sz w:val="22"/>
              </w:rPr>
              <w:t>, LT03</w:t>
            </w:r>
            <w:r w:rsidRPr="00D15B10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D15B10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D15B10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D15B10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D15B10">
              <w:rPr>
                <w:rFonts w:ascii="Arial" w:eastAsia="Times New Roman" w:hAnsi="Arial" w:cs="Arial"/>
                <w:sz w:val="22"/>
              </w:rPr>
              <w:t>monės</w:t>
            </w:r>
            <w:r w:rsidRPr="00D15B10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43861F1E" w14:textId="538FAB27" w:rsidR="008A4AE8" w:rsidRPr="00D15B10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D15B10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D15B10">
              <w:rPr>
                <w:rFonts w:ascii="Arial" w:eastAsia="Times New Roman" w:hAnsi="Arial" w:cs="Arial"/>
                <w:sz w:val="22"/>
              </w:rPr>
              <w:t>+ 370 5 </w:t>
            </w:r>
            <w:r w:rsidRPr="00D15B10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1D71FC70" w:rsidR="008A4AE8" w:rsidRPr="00A0423F" w:rsidRDefault="008A4AE8" w:rsidP="25699E84">
            <w:pPr>
              <w:suppressAutoHyphens/>
              <w:rPr>
                <w:rFonts w:ascii="Arial" w:eastAsia="Times New Roman" w:hAnsi="Arial" w:cs="Arial"/>
                <w:color w:val="000000" w:themeColor="text1"/>
                <w:sz w:val="22"/>
              </w:rPr>
            </w:pPr>
            <w:r w:rsidRPr="00D15B10">
              <w:rPr>
                <w:rFonts w:ascii="Arial" w:eastAsia="Times New Roman" w:hAnsi="Arial" w:cs="Arial"/>
                <w:sz w:val="22"/>
              </w:rPr>
              <w:t xml:space="preserve">El. </w:t>
            </w:r>
            <w:r w:rsidRPr="00A0423F">
              <w:rPr>
                <w:rFonts w:ascii="Arial" w:eastAsia="Times New Roman" w:hAnsi="Arial" w:cs="Arial"/>
                <w:color w:val="000000" w:themeColor="text1"/>
                <w:sz w:val="22"/>
              </w:rPr>
              <w:t xml:space="preserve">paštas </w:t>
            </w:r>
            <w:hyperlink r:id="rId11">
              <w:r w:rsidR="007D720E" w:rsidRPr="00A0423F">
                <w:rPr>
                  <w:rStyle w:val="Hipersaitas"/>
                  <w:rFonts w:ascii="Arial" w:hAnsi="Arial" w:cs="Arial"/>
                  <w:color w:val="000000" w:themeColor="text1"/>
                  <w:sz w:val="22"/>
                </w:rPr>
                <w:t>info</w:t>
              </w:r>
              <w:r w:rsidR="007D720E" w:rsidRPr="00A0423F">
                <w:rPr>
                  <w:rStyle w:val="Hipersaitas"/>
                  <w:rFonts w:ascii="Arial" w:eastAsia="Times New Roman" w:hAnsi="Arial" w:cs="Arial"/>
                  <w:color w:val="000000" w:themeColor="text1"/>
                  <w:sz w:val="22"/>
                </w:rPr>
                <w:t>@vialietuva.lt</w:t>
              </w:r>
            </w:hyperlink>
          </w:p>
          <w:p w14:paraId="2C3EE446" w14:textId="73C195B2" w:rsidR="008A4AE8" w:rsidRPr="00D15B10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D15B10">
              <w:rPr>
                <w:rFonts w:ascii="Arial" w:eastAsia="Times New Roman" w:hAnsi="Arial" w:cs="Arial"/>
                <w:sz w:val="22"/>
              </w:rPr>
              <w:t>A.s</w:t>
            </w:r>
            <w:proofErr w:type="spellEnd"/>
            <w:r w:rsidRPr="00D15B10">
              <w:rPr>
                <w:rFonts w:ascii="Arial" w:eastAsia="Times New Roman" w:hAnsi="Arial" w:cs="Arial"/>
                <w:sz w:val="22"/>
              </w:rPr>
              <w:t xml:space="preserve">. </w:t>
            </w:r>
            <w:r w:rsidR="00094868" w:rsidRPr="00D15B10">
              <w:rPr>
                <w:rFonts w:ascii="Arial" w:eastAsia="Times New Roman" w:hAnsi="Arial" w:cs="Arial"/>
                <w:sz w:val="22"/>
              </w:rPr>
              <w:t>LT37 7300 0100 0245 6303</w:t>
            </w:r>
          </w:p>
          <w:p w14:paraId="730D1A1C" w14:textId="043DDE4F" w:rsidR="00094868" w:rsidRPr="00D15B10" w:rsidRDefault="0009486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D15B10">
              <w:rPr>
                <w:rFonts w:ascii="Arial" w:eastAsia="Times New Roman" w:hAnsi="Arial" w:cs="Arial"/>
                <w:sz w:val="22"/>
              </w:rPr>
              <w:t>AB „Swedbank“ bankas</w:t>
            </w:r>
          </w:p>
          <w:p w14:paraId="3B5D5B3C" w14:textId="2C86462B" w:rsidR="00094868" w:rsidRPr="00D15B10" w:rsidRDefault="0009486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D15B10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3C82D98" w14:textId="41EB8182" w:rsidR="008A4AE8" w:rsidRPr="00D15B10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11F249AA" w14:textId="77777777" w:rsidR="008A4AE8" w:rsidRPr="00D15B10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0CAD068E" w14:textId="1DA3132D" w:rsidR="00121EF0" w:rsidRPr="00D15B10" w:rsidRDefault="00121EF0" w:rsidP="25699E84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927" w:type="dxa"/>
          </w:tcPr>
          <w:p w14:paraId="2DFF5054" w14:textId="581A157F" w:rsidR="008A4AE8" w:rsidRPr="00D15B10" w:rsidRDefault="00086CD9" w:rsidP="25699E84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D15B10">
              <w:rPr>
                <w:rFonts w:ascii="Arial" w:eastAsia="Times New Roman" w:hAnsi="Arial" w:cs="Arial"/>
                <w:b/>
                <w:bCs/>
                <w:sz w:val="22"/>
              </w:rPr>
              <w:t>Rangovas</w:t>
            </w:r>
            <w:r w:rsidR="008A4AE8" w:rsidRPr="00D15B10">
              <w:rPr>
                <w:rFonts w:ascii="Arial" w:eastAsia="Times New Roman" w:hAnsi="Arial" w:cs="Arial"/>
                <w:b/>
                <w:bCs/>
                <w:sz w:val="22"/>
              </w:rPr>
              <w:t>:</w:t>
            </w:r>
          </w:p>
          <w:p w14:paraId="36B97C29" w14:textId="2BA02F70" w:rsidR="008A4AE8" w:rsidRPr="00D15B10" w:rsidRDefault="008A4AE8" w:rsidP="25699E84">
            <w:pPr>
              <w:suppressAutoHyphens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D15B10">
              <w:rPr>
                <w:rFonts w:ascii="Arial" w:eastAsia="Times New Roman" w:hAnsi="Arial" w:cs="Arial"/>
                <w:b/>
                <w:bCs/>
                <w:sz w:val="22"/>
              </w:rPr>
              <w:t xml:space="preserve">UAB </w:t>
            </w:r>
            <w:r w:rsidR="000F5C3A" w:rsidRPr="00D15B10">
              <w:rPr>
                <w:rFonts w:ascii="Arial" w:eastAsia="Times New Roman" w:hAnsi="Arial" w:cs="Arial"/>
                <w:b/>
                <w:bCs/>
                <w:sz w:val="22"/>
              </w:rPr>
              <w:t>„</w:t>
            </w:r>
            <w:proofErr w:type="spellStart"/>
            <w:r w:rsidR="00D15B10" w:rsidRPr="00D15B10">
              <w:rPr>
                <w:rFonts w:ascii="Arial" w:eastAsia="Times New Roman" w:hAnsi="Arial" w:cs="Arial"/>
                <w:b/>
                <w:bCs/>
                <w:sz w:val="22"/>
              </w:rPr>
              <w:t>Gatas</w:t>
            </w:r>
            <w:proofErr w:type="spellEnd"/>
            <w:r w:rsidR="000F5C3A" w:rsidRPr="00D15B10">
              <w:rPr>
                <w:rFonts w:ascii="Arial" w:eastAsia="Times New Roman" w:hAnsi="Arial" w:cs="Arial"/>
                <w:b/>
                <w:bCs/>
                <w:sz w:val="22"/>
              </w:rPr>
              <w:t>“</w:t>
            </w:r>
          </w:p>
          <w:p w14:paraId="2CBB5973" w14:textId="77777777" w:rsidR="007B2219" w:rsidRPr="00D15B10" w:rsidRDefault="007B2219" w:rsidP="25699E84">
            <w:pPr>
              <w:rPr>
                <w:rFonts w:ascii="Arial" w:eastAsia="Times New Roman" w:hAnsi="Arial" w:cs="Arial"/>
                <w:sz w:val="22"/>
              </w:rPr>
            </w:pPr>
          </w:p>
          <w:p w14:paraId="5FACCDCA" w14:textId="77777777" w:rsidR="00D15B10" w:rsidRPr="00D15B10" w:rsidRDefault="00D15B10" w:rsidP="25699E84">
            <w:pPr>
              <w:rPr>
                <w:rFonts w:ascii="Arial" w:eastAsia="Times New Roman" w:hAnsi="Arial" w:cs="Arial"/>
                <w:sz w:val="22"/>
              </w:rPr>
            </w:pPr>
            <w:r w:rsidRPr="00D15B10">
              <w:rPr>
                <w:rFonts w:ascii="Arial" w:eastAsia="Times New Roman" w:hAnsi="Arial" w:cs="Arial"/>
                <w:sz w:val="22"/>
              </w:rPr>
              <w:t>Dariaus ir Girėno g. 19, LT-02184 Vilnius</w:t>
            </w:r>
          </w:p>
          <w:p w14:paraId="3E1B9954" w14:textId="31EF708A" w:rsidR="008A4AE8" w:rsidRPr="00D15B10" w:rsidRDefault="008A4AE8" w:rsidP="25699E84">
            <w:pPr>
              <w:rPr>
                <w:rFonts w:ascii="Arial" w:hAnsi="Arial" w:cs="Arial"/>
                <w:sz w:val="22"/>
              </w:rPr>
            </w:pPr>
            <w:r w:rsidRPr="00D15B10">
              <w:rPr>
                <w:rFonts w:ascii="Arial" w:hAnsi="Arial" w:cs="Arial"/>
                <w:sz w:val="22"/>
              </w:rPr>
              <w:t xml:space="preserve">Įmonės kodas </w:t>
            </w:r>
            <w:r w:rsidR="00D15B10" w:rsidRPr="00D15B10">
              <w:rPr>
                <w:rFonts w:ascii="Arial" w:hAnsi="Arial" w:cs="Arial"/>
                <w:sz w:val="22"/>
              </w:rPr>
              <w:t>125718917</w:t>
            </w:r>
          </w:p>
          <w:p w14:paraId="02F7787D" w14:textId="0DA56A3C" w:rsidR="008A4AE8" w:rsidRPr="00D15B10" w:rsidRDefault="008A4AE8" w:rsidP="25699E84">
            <w:pPr>
              <w:rPr>
                <w:rFonts w:ascii="Arial" w:hAnsi="Arial" w:cs="Arial"/>
                <w:sz w:val="22"/>
              </w:rPr>
            </w:pPr>
            <w:r w:rsidRPr="00D15B10">
              <w:rPr>
                <w:rFonts w:ascii="Arial" w:hAnsi="Arial" w:cs="Arial"/>
                <w:sz w:val="22"/>
              </w:rPr>
              <w:t xml:space="preserve">Tel. </w:t>
            </w:r>
            <w:r w:rsidR="00D15B10" w:rsidRPr="00D15B10">
              <w:rPr>
                <w:rFonts w:ascii="Arial" w:hAnsi="Arial" w:cs="Arial"/>
                <w:sz w:val="22"/>
              </w:rPr>
              <w:t>+370 616 06161</w:t>
            </w:r>
          </w:p>
          <w:p w14:paraId="6AD5F62D" w14:textId="65206236" w:rsidR="008A4AE8" w:rsidRPr="00D15B10" w:rsidRDefault="008A4AE8" w:rsidP="25699E84">
            <w:pPr>
              <w:rPr>
                <w:rFonts w:ascii="Arial" w:hAnsi="Arial" w:cs="Arial"/>
                <w:sz w:val="22"/>
              </w:rPr>
            </w:pPr>
            <w:r w:rsidRPr="00D15B10">
              <w:rPr>
                <w:rFonts w:ascii="Arial" w:hAnsi="Arial" w:cs="Arial"/>
                <w:sz w:val="22"/>
              </w:rPr>
              <w:t xml:space="preserve">El. paštas </w:t>
            </w:r>
            <w:r w:rsidR="00D15B10" w:rsidRPr="00D15B10">
              <w:rPr>
                <w:rFonts w:ascii="Arial" w:hAnsi="Arial" w:cs="Arial"/>
                <w:sz w:val="22"/>
              </w:rPr>
              <w:t>info@gatas.lt</w:t>
            </w:r>
          </w:p>
          <w:p w14:paraId="2D5200FB" w14:textId="12085960" w:rsidR="008A4AE8" w:rsidRPr="00D15B10" w:rsidRDefault="008A4AE8" w:rsidP="25699E84">
            <w:pPr>
              <w:rPr>
                <w:rFonts w:ascii="Arial" w:hAnsi="Arial" w:cs="Arial"/>
                <w:sz w:val="22"/>
              </w:rPr>
            </w:pPr>
            <w:proofErr w:type="spellStart"/>
            <w:r w:rsidRPr="00D15B10">
              <w:rPr>
                <w:rFonts w:ascii="Arial" w:hAnsi="Arial" w:cs="Arial"/>
                <w:sz w:val="22"/>
              </w:rPr>
              <w:t>A.s</w:t>
            </w:r>
            <w:proofErr w:type="spellEnd"/>
            <w:r w:rsidRPr="00D15B10">
              <w:rPr>
                <w:rFonts w:ascii="Arial" w:hAnsi="Arial" w:cs="Arial"/>
                <w:sz w:val="22"/>
              </w:rPr>
              <w:t xml:space="preserve">. </w:t>
            </w:r>
            <w:r w:rsidR="00D15B10" w:rsidRPr="00D15B10">
              <w:rPr>
                <w:rFonts w:ascii="Arial" w:hAnsi="Arial" w:cs="Arial"/>
                <w:sz w:val="22"/>
              </w:rPr>
              <w:t>LT377180300011467332</w:t>
            </w:r>
          </w:p>
          <w:p w14:paraId="040AA42C" w14:textId="77777777" w:rsidR="008A4AE8" w:rsidRPr="00D15B10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68F370B9" w14:textId="6073C18E" w:rsidR="000F5C3A" w:rsidRPr="00D15B10" w:rsidRDefault="000F5C3A" w:rsidP="25699E84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446AA2A8" w14:textId="1789D452" w:rsidR="008A4AE8" w:rsidRPr="00D15B10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6B5846A4" w14:textId="77777777" w:rsidR="008A4AE8" w:rsidRPr="007B537B" w:rsidRDefault="008A4AE8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7B537B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0FABC" w14:textId="77777777" w:rsidR="00262D62" w:rsidRDefault="00262D62" w:rsidP="0075209B">
      <w:r>
        <w:separator/>
      </w:r>
    </w:p>
  </w:endnote>
  <w:endnote w:type="continuationSeparator" w:id="0">
    <w:p w14:paraId="5268A47D" w14:textId="77777777" w:rsidR="00262D62" w:rsidRDefault="00262D62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E6050" w14:textId="77777777" w:rsidR="00262D62" w:rsidRDefault="00262D62" w:rsidP="0075209B">
      <w:r>
        <w:separator/>
      </w:r>
    </w:p>
  </w:footnote>
  <w:footnote w:type="continuationSeparator" w:id="0">
    <w:p w14:paraId="255E7F0D" w14:textId="77777777" w:rsidR="00262D62" w:rsidRDefault="00262D62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ocumentProtection w:edit="trackedChanges" w:enforcement="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81A39"/>
    <w:rsid w:val="0008348E"/>
    <w:rsid w:val="00086CD9"/>
    <w:rsid w:val="000924D7"/>
    <w:rsid w:val="00094868"/>
    <w:rsid w:val="000A4E06"/>
    <w:rsid w:val="000A5520"/>
    <w:rsid w:val="000C48A5"/>
    <w:rsid w:val="000D5203"/>
    <w:rsid w:val="000D6926"/>
    <w:rsid w:val="000D75B5"/>
    <w:rsid w:val="000F5C3A"/>
    <w:rsid w:val="000F7B95"/>
    <w:rsid w:val="00105272"/>
    <w:rsid w:val="00107072"/>
    <w:rsid w:val="001143CD"/>
    <w:rsid w:val="00121EF0"/>
    <w:rsid w:val="001271E8"/>
    <w:rsid w:val="00184E63"/>
    <w:rsid w:val="0019551D"/>
    <w:rsid w:val="001A3BE9"/>
    <w:rsid w:val="001D0863"/>
    <w:rsid w:val="001D41F0"/>
    <w:rsid w:val="001E4319"/>
    <w:rsid w:val="001E4426"/>
    <w:rsid w:val="00216EA0"/>
    <w:rsid w:val="00243D74"/>
    <w:rsid w:val="00251516"/>
    <w:rsid w:val="00262D62"/>
    <w:rsid w:val="0029480F"/>
    <w:rsid w:val="00295A67"/>
    <w:rsid w:val="002E6A08"/>
    <w:rsid w:val="00304379"/>
    <w:rsid w:val="003527C6"/>
    <w:rsid w:val="003550BC"/>
    <w:rsid w:val="00362F2D"/>
    <w:rsid w:val="003654EE"/>
    <w:rsid w:val="0038037E"/>
    <w:rsid w:val="00380D9E"/>
    <w:rsid w:val="00387FBA"/>
    <w:rsid w:val="003B029F"/>
    <w:rsid w:val="003B06F2"/>
    <w:rsid w:val="003E4240"/>
    <w:rsid w:val="003E6D83"/>
    <w:rsid w:val="003F6C2F"/>
    <w:rsid w:val="004618CA"/>
    <w:rsid w:val="00470283"/>
    <w:rsid w:val="00494458"/>
    <w:rsid w:val="00496C12"/>
    <w:rsid w:val="004A29AC"/>
    <w:rsid w:val="004B60DA"/>
    <w:rsid w:val="004E3403"/>
    <w:rsid w:val="0050359E"/>
    <w:rsid w:val="00514548"/>
    <w:rsid w:val="005201FF"/>
    <w:rsid w:val="00530B4A"/>
    <w:rsid w:val="00533EFA"/>
    <w:rsid w:val="005578AB"/>
    <w:rsid w:val="00563B99"/>
    <w:rsid w:val="0059472B"/>
    <w:rsid w:val="00595B72"/>
    <w:rsid w:val="00597D10"/>
    <w:rsid w:val="005B0BDE"/>
    <w:rsid w:val="005D7651"/>
    <w:rsid w:val="005F51E7"/>
    <w:rsid w:val="005F6461"/>
    <w:rsid w:val="00633285"/>
    <w:rsid w:val="006352CF"/>
    <w:rsid w:val="0064359C"/>
    <w:rsid w:val="00665A7E"/>
    <w:rsid w:val="00684040"/>
    <w:rsid w:val="00693DD7"/>
    <w:rsid w:val="006D7718"/>
    <w:rsid w:val="006E1CBC"/>
    <w:rsid w:val="00710505"/>
    <w:rsid w:val="00734073"/>
    <w:rsid w:val="00745431"/>
    <w:rsid w:val="0075209B"/>
    <w:rsid w:val="00755173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D4032"/>
    <w:rsid w:val="007D720E"/>
    <w:rsid w:val="007E7362"/>
    <w:rsid w:val="008424A2"/>
    <w:rsid w:val="00845FB1"/>
    <w:rsid w:val="008816DA"/>
    <w:rsid w:val="00882AF4"/>
    <w:rsid w:val="00885738"/>
    <w:rsid w:val="008A2394"/>
    <w:rsid w:val="008A45E2"/>
    <w:rsid w:val="008A4AE8"/>
    <w:rsid w:val="008B5FDB"/>
    <w:rsid w:val="008C65F1"/>
    <w:rsid w:val="008D3DA1"/>
    <w:rsid w:val="008E315C"/>
    <w:rsid w:val="008E6E7C"/>
    <w:rsid w:val="00902EA4"/>
    <w:rsid w:val="009637CF"/>
    <w:rsid w:val="0097775C"/>
    <w:rsid w:val="009A261E"/>
    <w:rsid w:val="009B02E0"/>
    <w:rsid w:val="009C796A"/>
    <w:rsid w:val="009E287F"/>
    <w:rsid w:val="009E76CB"/>
    <w:rsid w:val="009F511C"/>
    <w:rsid w:val="00A0423F"/>
    <w:rsid w:val="00A07A3E"/>
    <w:rsid w:val="00A128F9"/>
    <w:rsid w:val="00A179B3"/>
    <w:rsid w:val="00A33180"/>
    <w:rsid w:val="00A42E5B"/>
    <w:rsid w:val="00A634D0"/>
    <w:rsid w:val="00A65432"/>
    <w:rsid w:val="00A7046E"/>
    <w:rsid w:val="00A85511"/>
    <w:rsid w:val="00A96E99"/>
    <w:rsid w:val="00AB5B7F"/>
    <w:rsid w:val="00AD34E4"/>
    <w:rsid w:val="00B04977"/>
    <w:rsid w:val="00B857FA"/>
    <w:rsid w:val="00BD5D46"/>
    <w:rsid w:val="00BF5510"/>
    <w:rsid w:val="00C03448"/>
    <w:rsid w:val="00C52413"/>
    <w:rsid w:val="00C55842"/>
    <w:rsid w:val="00C73D20"/>
    <w:rsid w:val="00C85DE2"/>
    <w:rsid w:val="00CA509B"/>
    <w:rsid w:val="00CA7FC7"/>
    <w:rsid w:val="00CB1F4B"/>
    <w:rsid w:val="00CC4D30"/>
    <w:rsid w:val="00CD270D"/>
    <w:rsid w:val="00CE74A6"/>
    <w:rsid w:val="00D15B10"/>
    <w:rsid w:val="00D41092"/>
    <w:rsid w:val="00D764AB"/>
    <w:rsid w:val="00D85384"/>
    <w:rsid w:val="00D95DAD"/>
    <w:rsid w:val="00DA5D18"/>
    <w:rsid w:val="00DB6EA4"/>
    <w:rsid w:val="00DC35A7"/>
    <w:rsid w:val="00DC6DEE"/>
    <w:rsid w:val="00DD07C6"/>
    <w:rsid w:val="00E02FC8"/>
    <w:rsid w:val="00E10070"/>
    <w:rsid w:val="00E12B2C"/>
    <w:rsid w:val="00E53959"/>
    <w:rsid w:val="00E63141"/>
    <w:rsid w:val="00E9640F"/>
    <w:rsid w:val="00EA5040"/>
    <w:rsid w:val="00ED3053"/>
    <w:rsid w:val="00ED4314"/>
    <w:rsid w:val="00ED706E"/>
    <w:rsid w:val="00EE06F8"/>
    <w:rsid w:val="00EE1317"/>
    <w:rsid w:val="00F07257"/>
    <w:rsid w:val="00F357F0"/>
    <w:rsid w:val="00F369A2"/>
    <w:rsid w:val="00F60165"/>
    <w:rsid w:val="00F63A32"/>
    <w:rsid w:val="00F83188"/>
    <w:rsid w:val="00F85684"/>
    <w:rsid w:val="00FB5053"/>
    <w:rsid w:val="00FC0996"/>
    <w:rsid w:val="00FF02FE"/>
    <w:rsid w:val="00FF0331"/>
    <w:rsid w:val="00FF1AB5"/>
    <w:rsid w:val="00FF4E32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vialietuv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55BD450EAA1413D912AA7DD9B264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AAB44-92E1-4A65-8AC2-9DD1187EA0DA}"/>
      </w:docPartPr>
      <w:docPartBody>
        <w:p w:rsidR="0072629D" w:rsidRDefault="009E287F" w:rsidP="009E287F">
          <w:pPr>
            <w:pStyle w:val="355BD450EAA1413D912AA7DD9B26461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3E4240"/>
    <w:rsid w:val="003F18D2"/>
    <w:rsid w:val="003F6C2F"/>
    <w:rsid w:val="00501B13"/>
    <w:rsid w:val="00706C64"/>
    <w:rsid w:val="0072629D"/>
    <w:rsid w:val="008C65F1"/>
    <w:rsid w:val="009E287F"/>
    <w:rsid w:val="009E76CB"/>
    <w:rsid w:val="00BF446B"/>
    <w:rsid w:val="00DD07C6"/>
    <w:rsid w:val="00F357F0"/>
    <w:rsid w:val="00F8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D07C6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355BD450EAA1413D912AA7DD9B264612">
    <w:name w:val="355BD450EAA1413D912AA7DD9B264612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1CB72-862D-4617-A5D2-57D391F69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D68E61-7870-465C-8E2E-CF9760AE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2486</Words>
  <Characters>1418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2024-09-09T10:24:00Z</dcterms:created>
  <dcterms:modified xsi:type="dcterms:W3CDTF">2024-09-18T05:42:00Z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