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9DB7B6" w14:textId="77777777" w:rsidR="005306AC" w:rsidRPr="0096764E" w:rsidRDefault="008C7537" w:rsidP="0096764E">
      <w:pPr>
        <w:spacing w:after="0" w:line="259" w:lineRule="auto"/>
        <w:ind w:left="70" w:firstLine="0"/>
        <w:jc w:val="left"/>
        <w:rPr>
          <w:szCs w:val="20"/>
        </w:rPr>
      </w:pPr>
      <w:r w:rsidRPr="0096764E">
        <w:rPr>
          <w:rFonts w:eastAsia="Times New Roman"/>
          <w:szCs w:val="20"/>
        </w:rPr>
        <w:t xml:space="preserve"> </w:t>
      </w:r>
    </w:p>
    <w:p w14:paraId="439DB7B7" w14:textId="77777777" w:rsidR="005306AC" w:rsidRPr="0096764E" w:rsidRDefault="008C7537" w:rsidP="0096764E">
      <w:pPr>
        <w:spacing w:after="0" w:line="259" w:lineRule="auto"/>
        <w:ind w:left="70" w:firstLine="0"/>
        <w:jc w:val="left"/>
        <w:rPr>
          <w:szCs w:val="20"/>
        </w:rPr>
      </w:pPr>
      <w:r w:rsidRPr="0096764E">
        <w:rPr>
          <w:rFonts w:eastAsia="Times New Roman"/>
          <w:szCs w:val="20"/>
        </w:rPr>
        <w:t xml:space="preserve"> </w:t>
      </w:r>
    </w:p>
    <w:p w14:paraId="439DB7B8" w14:textId="51673185" w:rsidR="005306AC" w:rsidRPr="0096764E" w:rsidRDefault="008C7537" w:rsidP="0046618C">
      <w:pPr>
        <w:pStyle w:val="Heading1"/>
        <w:spacing w:after="0"/>
        <w:ind w:left="0" w:right="363" w:firstLine="0"/>
        <w:rPr>
          <w:szCs w:val="20"/>
        </w:rPr>
      </w:pPr>
      <w:r w:rsidRPr="0096764E">
        <w:rPr>
          <w:szCs w:val="20"/>
        </w:rPr>
        <w:t>SUTARTIES  SPECIALIOJI DALIS</w:t>
      </w:r>
    </w:p>
    <w:p w14:paraId="439DB7B9" w14:textId="47662ABE" w:rsidR="00B821C5" w:rsidRPr="0096764E" w:rsidRDefault="00E03E99" w:rsidP="00123AFF">
      <w:pPr>
        <w:pStyle w:val="BodyTextIndent"/>
        <w:ind w:firstLine="0"/>
        <w:jc w:val="center"/>
        <w:rPr>
          <w:rFonts w:ascii="Arial" w:hAnsi="Arial" w:cs="Arial"/>
          <w:sz w:val="20"/>
        </w:rPr>
      </w:pPr>
      <w:sdt>
        <w:sdtPr>
          <w:rPr>
            <w:rFonts w:ascii="Arial" w:hAnsi="Arial" w:cs="Arial"/>
            <w:sz w:val="20"/>
          </w:rPr>
          <w:id w:val="-1483533929"/>
          <w:placeholder>
            <w:docPart w:val="9E87CDFFD03143818CD30F45E56ABD3A"/>
          </w:placeholder>
          <w:date w:fullDate="2017-03-15T00:00:00Z">
            <w:dateFormat w:val="yyyy 'm.' MMMM d 'd.'"/>
            <w:lid w:val="lt-LT"/>
            <w:storeMappedDataAs w:val="dateTime"/>
            <w:calendar w:val="gregorian"/>
          </w:date>
        </w:sdtPr>
        <w:sdtEndPr/>
        <w:sdtContent>
          <w:r w:rsidR="007711F7">
            <w:rPr>
              <w:rFonts w:ascii="Arial" w:hAnsi="Arial" w:cs="Arial"/>
              <w:sz w:val="20"/>
            </w:rPr>
            <w:t>2017 m. kovo 15 d.</w:t>
          </w:r>
        </w:sdtContent>
      </w:sdt>
      <w:r w:rsidR="00B821C5" w:rsidRPr="0096764E">
        <w:rPr>
          <w:rFonts w:ascii="Arial" w:hAnsi="Arial" w:cs="Arial"/>
          <w:sz w:val="20"/>
        </w:rPr>
        <w:t xml:space="preserve"> Nr.</w:t>
      </w:r>
      <w:r w:rsidR="002F3F90">
        <w:rPr>
          <w:rFonts w:ascii="Arial" w:hAnsi="Arial" w:cs="Arial"/>
          <w:sz w:val="20"/>
        </w:rPr>
        <w:t>SUT-18-17</w:t>
      </w:r>
    </w:p>
    <w:p w14:paraId="439DB7BA" w14:textId="77777777" w:rsidR="005306AC" w:rsidRPr="0096764E" w:rsidRDefault="005306AC" w:rsidP="0046618C">
      <w:pPr>
        <w:spacing w:after="0" w:line="259" w:lineRule="auto"/>
        <w:ind w:left="0" w:firstLine="0"/>
        <w:jc w:val="center"/>
        <w:rPr>
          <w:szCs w:val="20"/>
        </w:rPr>
      </w:pPr>
    </w:p>
    <w:p w14:paraId="439DB7BB" w14:textId="4A1A42E9" w:rsidR="005306AC" w:rsidRPr="0096764E" w:rsidRDefault="005306AC" w:rsidP="0046618C">
      <w:pPr>
        <w:spacing w:after="0" w:line="240" w:lineRule="auto"/>
        <w:ind w:left="0" w:firstLine="0"/>
        <w:jc w:val="center"/>
        <w:rPr>
          <w:szCs w:val="20"/>
        </w:rPr>
      </w:pPr>
    </w:p>
    <w:p w14:paraId="439DB7BC" w14:textId="2A2E9BE3" w:rsidR="00B821C5" w:rsidRPr="0096764E" w:rsidRDefault="00B821C5" w:rsidP="0046618C">
      <w:pPr>
        <w:pStyle w:val="EndnoteText"/>
        <w:tabs>
          <w:tab w:val="left" w:pos="630"/>
        </w:tabs>
        <w:ind w:firstLine="0"/>
        <w:rPr>
          <w:rFonts w:ascii="Arial" w:hAnsi="Arial" w:cs="Arial"/>
        </w:rPr>
      </w:pPr>
      <w:r w:rsidRPr="0096764E">
        <w:rPr>
          <w:rFonts w:ascii="Arial" w:hAnsi="Arial" w:cs="Arial"/>
          <w:b/>
          <w:bCs/>
          <w:color w:val="000000"/>
          <w:bdr w:val="none" w:sz="0" w:space="0" w:color="auto" w:frame="1"/>
          <w:lang w:eastAsia="lt-LT"/>
        </w:rPr>
        <w:t>UAB Technologijų ir inovacijų centras</w:t>
      </w:r>
      <w:r w:rsidRPr="0096764E">
        <w:rPr>
          <w:rFonts w:ascii="Arial" w:hAnsi="Arial" w:cs="Arial"/>
          <w:color w:val="000000"/>
          <w:lang w:eastAsia="lt-LT"/>
        </w:rPr>
        <w:t>, pagal Lietuvos Respublikos įstatymus įsteigta ir veikianti uždaroji akcinė bendrovė, kodas </w:t>
      </w:r>
      <w:r w:rsidRPr="0096764E">
        <w:rPr>
          <w:rFonts w:ascii="Arial" w:hAnsi="Arial" w:cs="Arial"/>
          <w:color w:val="000000"/>
          <w:bdr w:val="none" w:sz="0" w:space="0" w:color="auto" w:frame="1"/>
          <w:lang w:eastAsia="lt-LT"/>
        </w:rPr>
        <w:t>303200016</w:t>
      </w:r>
      <w:r w:rsidRPr="0096764E">
        <w:rPr>
          <w:rFonts w:ascii="Arial" w:hAnsi="Arial" w:cs="Arial"/>
          <w:color w:val="000000"/>
          <w:lang w:eastAsia="lt-LT"/>
        </w:rPr>
        <w:t xml:space="preserve">, </w:t>
      </w:r>
      <w:r w:rsidRPr="0096764E">
        <w:rPr>
          <w:rFonts w:ascii="Arial" w:hAnsi="Arial" w:cs="Arial"/>
          <w:lang w:eastAsia="lt-LT"/>
        </w:rPr>
        <w:t xml:space="preserve">PVM mokėtojo kodas LT 100008194913, </w:t>
      </w:r>
      <w:r w:rsidRPr="0096764E">
        <w:rPr>
          <w:rFonts w:ascii="Arial" w:hAnsi="Arial" w:cs="Arial"/>
          <w:color w:val="000000"/>
          <w:lang w:eastAsia="lt-LT"/>
        </w:rPr>
        <w:t xml:space="preserve">registruotos buveinės adresas A. Juozapavičiaus g. 13, Vilnius Lietuvos Respublika, </w:t>
      </w:r>
      <w:r w:rsidRPr="0096764E">
        <w:rPr>
          <w:rFonts w:ascii="Arial" w:hAnsi="Arial" w:cs="Arial"/>
        </w:rPr>
        <w:t>apie kurią duomenys kaupiami ir saugomi VĮ Registrų centras</w:t>
      </w:r>
      <w:r w:rsidRPr="0096764E">
        <w:rPr>
          <w:rFonts w:ascii="Arial" w:hAnsi="Arial" w:cs="Arial"/>
          <w:color w:val="000000"/>
          <w:lang w:eastAsia="lt-LT"/>
        </w:rPr>
        <w:t xml:space="preserve">, </w:t>
      </w:r>
      <w:r w:rsidR="007711F7" w:rsidRPr="007711F7">
        <w:rPr>
          <w:rFonts w:ascii="Arial" w:hAnsi="Arial" w:cs="Arial"/>
          <w:color w:val="000000"/>
          <w:lang w:eastAsia="lt-LT"/>
        </w:rPr>
        <w:t xml:space="preserve">atstovaujama generalinio direktoriaus Mariaus Juknevičiaus, veikiančio pagal bendrovės įstatus, </w:t>
      </w:r>
      <w:r w:rsidRPr="0096764E">
        <w:rPr>
          <w:rFonts w:ascii="Arial" w:hAnsi="Arial" w:cs="Arial"/>
        </w:rPr>
        <w:t>(toliau – Pirkėjas), ir</w:t>
      </w:r>
    </w:p>
    <w:p w14:paraId="439DB7BD" w14:textId="77777777" w:rsidR="00B821C5" w:rsidRPr="0096764E" w:rsidRDefault="00B821C5" w:rsidP="0046618C">
      <w:pPr>
        <w:pStyle w:val="EndnoteText"/>
        <w:tabs>
          <w:tab w:val="left" w:pos="630"/>
        </w:tabs>
        <w:ind w:firstLine="0"/>
        <w:rPr>
          <w:rFonts w:ascii="Arial" w:hAnsi="Arial" w:cs="Arial"/>
        </w:rPr>
      </w:pPr>
    </w:p>
    <w:p w14:paraId="439DB7BE" w14:textId="300BC9D7" w:rsidR="00B821C5" w:rsidRPr="0096764E" w:rsidRDefault="0096764E" w:rsidP="0046618C">
      <w:pPr>
        <w:spacing w:after="0" w:line="240" w:lineRule="auto"/>
        <w:ind w:left="0" w:firstLine="0"/>
        <w:rPr>
          <w:szCs w:val="20"/>
        </w:rPr>
      </w:pPr>
      <w:r w:rsidRPr="0096764E">
        <w:rPr>
          <w:b/>
          <w:szCs w:val="20"/>
        </w:rPr>
        <w:t xml:space="preserve">UAB REO </w:t>
      </w:r>
      <w:proofErr w:type="spellStart"/>
      <w:r w:rsidRPr="0096764E">
        <w:rPr>
          <w:b/>
          <w:szCs w:val="20"/>
        </w:rPr>
        <w:t>Investment</w:t>
      </w:r>
      <w:proofErr w:type="spellEnd"/>
      <w:r w:rsidRPr="0096764E">
        <w:rPr>
          <w:szCs w:val="20"/>
        </w:rPr>
        <w:t xml:space="preserve">, pagal Lietuvos Respublikos įstatymus teisėtai įregistruota ir </w:t>
      </w:r>
      <w:r w:rsidRPr="007711F7">
        <w:rPr>
          <w:szCs w:val="20"/>
        </w:rPr>
        <w:t>veikianti uždaroji akcinė</w:t>
      </w:r>
      <w:r w:rsidRPr="0096764E">
        <w:rPr>
          <w:szCs w:val="20"/>
        </w:rPr>
        <w:t xml:space="preserve"> bendrovė, juridinio asmens kodas 301142728, PVM mokėtojo kodas LT 100004839915, registruotos buveinės adresas Jurbarko g. 2, Kaunas, Lietuvos Respublika, apie kurią duomenys kaupiami ir saugomi VĮ Registrų centras</w:t>
      </w:r>
      <w:r w:rsidRPr="0096764E">
        <w:rPr>
          <w:b/>
          <w:szCs w:val="20"/>
        </w:rPr>
        <w:t xml:space="preserve">, </w:t>
      </w:r>
      <w:r w:rsidRPr="0096764E">
        <w:rPr>
          <w:szCs w:val="20"/>
        </w:rPr>
        <w:t xml:space="preserve">atstovaujama generalinio direktoriaus Evaldo </w:t>
      </w:r>
      <w:proofErr w:type="spellStart"/>
      <w:r w:rsidRPr="0096764E">
        <w:rPr>
          <w:szCs w:val="20"/>
        </w:rPr>
        <w:t>Pliso</w:t>
      </w:r>
      <w:proofErr w:type="spellEnd"/>
      <w:r w:rsidRPr="0096764E">
        <w:rPr>
          <w:szCs w:val="20"/>
        </w:rPr>
        <w:t>, veikiančio pagal įmonės įstatus (toliau – Tiekėjas),</w:t>
      </w:r>
    </w:p>
    <w:p w14:paraId="439DB7BF" w14:textId="77777777" w:rsidR="00B821C5" w:rsidRPr="0096764E" w:rsidRDefault="00B821C5" w:rsidP="0046618C">
      <w:pPr>
        <w:pStyle w:val="ListParagraph"/>
        <w:ind w:left="0" w:right="70"/>
        <w:jc w:val="both"/>
        <w:rPr>
          <w:rFonts w:ascii="Arial" w:hAnsi="Arial" w:cs="Arial"/>
          <w:b/>
        </w:rPr>
      </w:pPr>
      <w:r w:rsidRPr="0096764E">
        <w:rPr>
          <w:rFonts w:ascii="Arial" w:hAnsi="Arial" w:cs="Arial"/>
        </w:rPr>
        <w:t>Pirkėjas ir Tiekėjas kiekvienas atskirai toliau vadinamas Šalimi, bendrai vadinamos Šalimis,</w:t>
      </w:r>
      <w:r w:rsidRPr="0096764E">
        <w:rPr>
          <w:rFonts w:ascii="Arial" w:hAnsi="Arial" w:cs="Arial"/>
          <w:b/>
        </w:rPr>
        <w:t xml:space="preserve"> </w:t>
      </w:r>
      <w:r w:rsidRPr="0096764E">
        <w:rPr>
          <w:rFonts w:ascii="Arial" w:hAnsi="Arial" w:cs="Arial"/>
        </w:rPr>
        <w:t>sudarė šią prekių pirkimo - pardavimo sutartį (toliau – Sutartis).</w:t>
      </w:r>
    </w:p>
    <w:p w14:paraId="439DB7C0" w14:textId="77777777" w:rsidR="005306AC" w:rsidRPr="0096764E" w:rsidRDefault="008C7537" w:rsidP="0096764E">
      <w:pPr>
        <w:spacing w:after="0" w:line="259" w:lineRule="auto"/>
        <w:ind w:left="70" w:firstLine="0"/>
        <w:jc w:val="left"/>
        <w:rPr>
          <w:szCs w:val="20"/>
        </w:rPr>
      </w:pPr>
      <w:r w:rsidRPr="0096764E">
        <w:rPr>
          <w:szCs w:val="20"/>
        </w:rPr>
        <w:t xml:space="preserve"> </w:t>
      </w:r>
    </w:p>
    <w:p w14:paraId="439DB7C1" w14:textId="77777777" w:rsidR="005306AC" w:rsidRPr="0096764E" w:rsidRDefault="008C7537" w:rsidP="0046618C">
      <w:pPr>
        <w:pStyle w:val="Heading1"/>
        <w:spacing w:after="0"/>
        <w:ind w:left="0" w:firstLine="0"/>
        <w:rPr>
          <w:szCs w:val="20"/>
        </w:rPr>
      </w:pPr>
      <w:r w:rsidRPr="0096764E">
        <w:rPr>
          <w:szCs w:val="20"/>
        </w:rPr>
        <w:t xml:space="preserve">1. SUTARTIES OBJEKTAS (Sutarties BD 4 dalis) </w:t>
      </w:r>
    </w:p>
    <w:p w14:paraId="439DB7C2" w14:textId="4C352075" w:rsidR="005306AC" w:rsidRPr="0096764E" w:rsidRDefault="008C7537" w:rsidP="0046618C">
      <w:pPr>
        <w:tabs>
          <w:tab w:val="left" w:pos="426"/>
        </w:tabs>
        <w:spacing w:after="0"/>
        <w:ind w:left="0" w:firstLine="0"/>
        <w:rPr>
          <w:szCs w:val="20"/>
        </w:rPr>
      </w:pPr>
      <w:r w:rsidRPr="0096764E">
        <w:rPr>
          <w:szCs w:val="20"/>
        </w:rPr>
        <w:t xml:space="preserve">1.1. Tiekėjas įsipareigoja Sutartyje numatytomis sąlygomis perduoti </w:t>
      </w:r>
      <w:r w:rsidR="003A5415" w:rsidRPr="0096764E">
        <w:rPr>
          <w:szCs w:val="20"/>
        </w:rPr>
        <w:t xml:space="preserve">(Nr. 1252) </w:t>
      </w:r>
      <w:r w:rsidR="00AD2422" w:rsidRPr="0096764E">
        <w:rPr>
          <w:szCs w:val="20"/>
        </w:rPr>
        <w:t>N</w:t>
      </w:r>
      <w:r w:rsidR="003A5415" w:rsidRPr="0096764E">
        <w:rPr>
          <w:szCs w:val="20"/>
        </w:rPr>
        <w:t>ešiojamus kompiuterius bei jų priedus</w:t>
      </w:r>
      <w:r w:rsidRPr="0096764E">
        <w:rPr>
          <w:szCs w:val="20"/>
        </w:rPr>
        <w:t xml:space="preserve"> (toliau – Prekės) Pirkėjui nuosavybės teise, o Pirkėjas įsipareigoja priimti Prekes ir sumokėti už jas Tiekėjui Sutartyje nurodytomis sąlygomis ir terminais. </w:t>
      </w:r>
    </w:p>
    <w:p w14:paraId="439DB7C3" w14:textId="77777777" w:rsidR="005306AC" w:rsidRPr="0096764E" w:rsidRDefault="008C7537" w:rsidP="0096764E">
      <w:pPr>
        <w:spacing w:after="0" w:line="259" w:lineRule="auto"/>
        <w:ind w:left="70" w:firstLine="0"/>
        <w:jc w:val="left"/>
        <w:rPr>
          <w:szCs w:val="20"/>
        </w:rPr>
      </w:pPr>
      <w:r w:rsidRPr="0096764E">
        <w:rPr>
          <w:szCs w:val="20"/>
        </w:rPr>
        <w:t xml:space="preserve"> </w:t>
      </w:r>
    </w:p>
    <w:p w14:paraId="439DB7C4" w14:textId="77777777" w:rsidR="005306AC" w:rsidRPr="0096764E" w:rsidRDefault="008C7537" w:rsidP="0046618C">
      <w:pPr>
        <w:pStyle w:val="Heading1"/>
        <w:spacing w:after="0"/>
        <w:ind w:left="0" w:firstLine="0"/>
        <w:rPr>
          <w:szCs w:val="20"/>
        </w:rPr>
      </w:pPr>
      <w:r w:rsidRPr="0096764E">
        <w:rPr>
          <w:szCs w:val="20"/>
        </w:rPr>
        <w:t xml:space="preserve">2. PREKIŲ KIEKIS IR KAINA (Sutarties BD 5 dalis) </w:t>
      </w:r>
    </w:p>
    <w:p w14:paraId="439DB7C5" w14:textId="0B05AC0D" w:rsidR="005306AC" w:rsidRPr="0096764E" w:rsidRDefault="008C7537" w:rsidP="0046618C">
      <w:pPr>
        <w:tabs>
          <w:tab w:val="left" w:pos="426"/>
          <w:tab w:val="center" w:pos="4341"/>
        </w:tabs>
        <w:spacing w:after="0"/>
        <w:ind w:left="0" w:firstLine="0"/>
        <w:jc w:val="left"/>
        <w:rPr>
          <w:szCs w:val="20"/>
        </w:rPr>
      </w:pPr>
      <w:r w:rsidRPr="0096764E">
        <w:rPr>
          <w:szCs w:val="20"/>
        </w:rPr>
        <w:t xml:space="preserve">2.1. Pagal šią Sutartį Pirkėjui tiekiamos Prekės, aprašytos Techninėje specifikacijoje.  </w:t>
      </w:r>
    </w:p>
    <w:p w14:paraId="439DB7C6" w14:textId="77777777" w:rsidR="005306AC" w:rsidRPr="0096764E" w:rsidRDefault="008C7537" w:rsidP="0046618C">
      <w:pPr>
        <w:tabs>
          <w:tab w:val="left" w:pos="426"/>
        </w:tabs>
        <w:spacing w:after="0"/>
        <w:ind w:left="0" w:firstLine="0"/>
        <w:rPr>
          <w:szCs w:val="20"/>
        </w:rPr>
      </w:pPr>
      <w:r w:rsidRPr="0096764E">
        <w:rPr>
          <w:szCs w:val="20"/>
        </w:rPr>
        <w:t xml:space="preserve">2.2. Pagal šią Sutartį Pirkėjui tiekiamos Prekės pagal poreikį, neviršijant Sutarties SD 2.3 punkte nurodytos Prekių kainos. </w:t>
      </w:r>
    </w:p>
    <w:p w14:paraId="439DB7C7" w14:textId="7A7861BE" w:rsidR="005306AC" w:rsidRPr="0096764E" w:rsidRDefault="008C7537" w:rsidP="0046618C">
      <w:pPr>
        <w:tabs>
          <w:tab w:val="left" w:pos="426"/>
          <w:tab w:val="left" w:pos="567"/>
        </w:tabs>
        <w:spacing w:after="0"/>
        <w:ind w:left="0" w:firstLine="0"/>
        <w:rPr>
          <w:szCs w:val="20"/>
        </w:rPr>
      </w:pPr>
      <w:r w:rsidRPr="0096764E">
        <w:rPr>
          <w:szCs w:val="20"/>
        </w:rPr>
        <w:t xml:space="preserve">2.3. Pirkėjas neįsipareigoja nupirkti viso nurodyto </w:t>
      </w:r>
      <w:r w:rsidR="00A953BE" w:rsidRPr="0096764E">
        <w:rPr>
          <w:szCs w:val="20"/>
        </w:rPr>
        <w:t>maksimalaus</w:t>
      </w:r>
      <w:r w:rsidRPr="0096764E">
        <w:rPr>
          <w:szCs w:val="20"/>
        </w:rPr>
        <w:t xml:space="preserve"> kiekio už visą nurodytą bendrą Prekių kainą. </w:t>
      </w:r>
    </w:p>
    <w:p w14:paraId="439DB7C8" w14:textId="73A6166F" w:rsidR="005306AC" w:rsidRPr="0096764E" w:rsidRDefault="008C7537" w:rsidP="0046618C">
      <w:pPr>
        <w:tabs>
          <w:tab w:val="left" w:pos="426"/>
          <w:tab w:val="left" w:pos="567"/>
          <w:tab w:val="center" w:pos="3640"/>
        </w:tabs>
        <w:spacing w:after="0"/>
        <w:ind w:left="0" w:firstLine="0"/>
        <w:jc w:val="left"/>
        <w:rPr>
          <w:szCs w:val="20"/>
        </w:rPr>
      </w:pPr>
      <w:r w:rsidRPr="0096764E">
        <w:rPr>
          <w:szCs w:val="20"/>
        </w:rPr>
        <w:t xml:space="preserve">2.4. </w:t>
      </w:r>
      <w:r w:rsidR="00B821C5" w:rsidRPr="0096764E">
        <w:rPr>
          <w:szCs w:val="20"/>
        </w:rPr>
        <w:t>Maksimalus</w:t>
      </w:r>
      <w:r w:rsidRPr="0096764E">
        <w:rPr>
          <w:szCs w:val="20"/>
        </w:rPr>
        <w:t xml:space="preserve"> Prekių kiekis - nurodytas Sutarties SD Priede Nr. 2.</w:t>
      </w:r>
      <w:r w:rsidRPr="0096764E">
        <w:rPr>
          <w:color w:val="FF0000"/>
          <w:szCs w:val="20"/>
        </w:rPr>
        <w:t xml:space="preserve"> </w:t>
      </w:r>
    </w:p>
    <w:p w14:paraId="06627E63" w14:textId="663EAE37" w:rsidR="0096764E" w:rsidRPr="0096764E" w:rsidRDefault="00B821C5" w:rsidP="0046618C">
      <w:pPr>
        <w:tabs>
          <w:tab w:val="left" w:pos="426"/>
          <w:tab w:val="left" w:pos="567"/>
        </w:tabs>
        <w:spacing w:after="0"/>
        <w:ind w:left="0" w:firstLine="0"/>
        <w:rPr>
          <w:szCs w:val="20"/>
        </w:rPr>
      </w:pPr>
      <w:r w:rsidRPr="0096764E">
        <w:rPr>
          <w:szCs w:val="20"/>
        </w:rPr>
        <w:t xml:space="preserve">2.5. </w:t>
      </w:r>
      <w:r w:rsidR="0096764E" w:rsidRPr="0096764E">
        <w:rPr>
          <w:szCs w:val="20"/>
        </w:rPr>
        <w:t>Bendr</w:t>
      </w:r>
      <w:r w:rsidR="007711F7">
        <w:rPr>
          <w:szCs w:val="20"/>
        </w:rPr>
        <w:t>ą</w:t>
      </w:r>
      <w:r w:rsidR="0096764E" w:rsidRPr="0096764E">
        <w:rPr>
          <w:szCs w:val="20"/>
        </w:rPr>
        <w:t xml:space="preserve"> </w:t>
      </w:r>
      <w:r w:rsidR="00123AFF">
        <w:rPr>
          <w:szCs w:val="20"/>
        </w:rPr>
        <w:t>Sutarties</w:t>
      </w:r>
      <w:r w:rsidR="00123AFF" w:rsidRPr="0096764E">
        <w:rPr>
          <w:szCs w:val="20"/>
        </w:rPr>
        <w:t xml:space="preserve"> kain</w:t>
      </w:r>
      <w:r w:rsidR="00123AFF">
        <w:rPr>
          <w:szCs w:val="20"/>
        </w:rPr>
        <w:t>ą</w:t>
      </w:r>
      <w:r w:rsidR="00123AFF" w:rsidRPr="0096764E">
        <w:rPr>
          <w:szCs w:val="20"/>
        </w:rPr>
        <w:t xml:space="preserve"> </w:t>
      </w:r>
      <w:r w:rsidR="0096764E" w:rsidRPr="0096764E">
        <w:rPr>
          <w:szCs w:val="20"/>
        </w:rPr>
        <w:t xml:space="preserve">sudaro </w:t>
      </w:r>
      <w:r w:rsidR="0096764E" w:rsidRPr="007711F7">
        <w:rPr>
          <w:b/>
          <w:szCs w:val="20"/>
        </w:rPr>
        <w:t>83.359,32</w:t>
      </w:r>
      <w:r w:rsidR="0096764E" w:rsidRPr="0096764E">
        <w:rPr>
          <w:szCs w:val="20"/>
        </w:rPr>
        <w:t xml:space="preserve"> </w:t>
      </w:r>
      <w:r w:rsidR="00123AFF">
        <w:rPr>
          <w:szCs w:val="20"/>
        </w:rPr>
        <w:t>EUR</w:t>
      </w:r>
      <w:r w:rsidR="00123AFF" w:rsidRPr="0096764E">
        <w:rPr>
          <w:szCs w:val="20"/>
        </w:rPr>
        <w:t xml:space="preserve"> </w:t>
      </w:r>
      <w:r w:rsidR="0096764E" w:rsidRPr="0096764E">
        <w:rPr>
          <w:szCs w:val="20"/>
        </w:rPr>
        <w:t>(</w:t>
      </w:r>
      <w:r w:rsidR="00123AFF">
        <w:rPr>
          <w:szCs w:val="20"/>
        </w:rPr>
        <w:t>a</w:t>
      </w:r>
      <w:r w:rsidR="00123AFF" w:rsidRPr="0096764E">
        <w:rPr>
          <w:szCs w:val="20"/>
        </w:rPr>
        <w:t xml:space="preserve">štuoniasdešimt </w:t>
      </w:r>
      <w:r w:rsidR="0096764E" w:rsidRPr="0096764E">
        <w:rPr>
          <w:szCs w:val="20"/>
        </w:rPr>
        <w:t xml:space="preserve">trys tūkstančiai trys šimtai penkiasdešimt devyni eurai 32 ct) įskaitant PVM. Bendrą Sutarties kainą sudaro:  </w:t>
      </w:r>
    </w:p>
    <w:p w14:paraId="0B974DF2" w14:textId="17E06D3C" w:rsidR="0096764E" w:rsidRPr="0096764E" w:rsidRDefault="0096764E" w:rsidP="0046618C">
      <w:pPr>
        <w:tabs>
          <w:tab w:val="left" w:pos="426"/>
          <w:tab w:val="left" w:pos="567"/>
        </w:tabs>
        <w:spacing w:after="0"/>
        <w:ind w:left="0" w:firstLine="0"/>
        <w:rPr>
          <w:b/>
          <w:szCs w:val="20"/>
        </w:rPr>
      </w:pPr>
      <w:r w:rsidRPr="0096764E">
        <w:rPr>
          <w:szCs w:val="20"/>
        </w:rPr>
        <w:t>2.5.1.</w:t>
      </w:r>
      <w:r w:rsidRPr="0096764E">
        <w:rPr>
          <w:szCs w:val="20"/>
        </w:rPr>
        <w:tab/>
        <w:t xml:space="preserve">Prekių kaina </w:t>
      </w:r>
      <w:r w:rsidRPr="007711F7">
        <w:rPr>
          <w:szCs w:val="20"/>
        </w:rPr>
        <w:t>–</w:t>
      </w:r>
      <w:r w:rsidRPr="007711F7">
        <w:rPr>
          <w:b/>
          <w:szCs w:val="20"/>
        </w:rPr>
        <w:t xml:space="preserve"> 68.892,00</w:t>
      </w:r>
      <w:r w:rsidRPr="0096764E">
        <w:rPr>
          <w:szCs w:val="20"/>
        </w:rPr>
        <w:t xml:space="preserve"> </w:t>
      </w:r>
      <w:r w:rsidR="00123AFF">
        <w:rPr>
          <w:szCs w:val="20"/>
        </w:rPr>
        <w:t>EUR</w:t>
      </w:r>
      <w:r w:rsidR="00123AFF" w:rsidRPr="0096764E">
        <w:rPr>
          <w:szCs w:val="20"/>
        </w:rPr>
        <w:t xml:space="preserve"> </w:t>
      </w:r>
      <w:r w:rsidRPr="0096764E">
        <w:rPr>
          <w:szCs w:val="20"/>
        </w:rPr>
        <w:t>(Šešiasdešimt aštuoni tūkstančiai aštuoni šimtai devyniasdešimt du eurai 00 ct) neįskaitant PVM;</w:t>
      </w:r>
    </w:p>
    <w:p w14:paraId="439DB7CB" w14:textId="7795FFF3" w:rsidR="005306AC" w:rsidRPr="0096764E" w:rsidRDefault="0096764E" w:rsidP="0046618C">
      <w:pPr>
        <w:tabs>
          <w:tab w:val="left" w:pos="426"/>
          <w:tab w:val="left" w:pos="567"/>
        </w:tabs>
        <w:spacing w:after="0"/>
        <w:ind w:left="0" w:firstLine="0"/>
        <w:rPr>
          <w:szCs w:val="20"/>
        </w:rPr>
      </w:pPr>
      <w:r w:rsidRPr="0096764E">
        <w:rPr>
          <w:szCs w:val="20"/>
        </w:rPr>
        <w:t>2.5.2.</w:t>
      </w:r>
      <w:r w:rsidRPr="0096764E">
        <w:rPr>
          <w:szCs w:val="20"/>
        </w:rPr>
        <w:tab/>
        <w:t>P</w:t>
      </w:r>
      <w:r w:rsidR="007711F7">
        <w:rPr>
          <w:szCs w:val="20"/>
        </w:rPr>
        <w:t>ridėtinės vertės mokestis (PVM) 21</w:t>
      </w:r>
      <w:r w:rsidRPr="0096764E">
        <w:rPr>
          <w:szCs w:val="20"/>
        </w:rPr>
        <w:t xml:space="preserve">% – </w:t>
      </w:r>
      <w:r w:rsidRPr="007711F7">
        <w:rPr>
          <w:b/>
          <w:szCs w:val="20"/>
        </w:rPr>
        <w:t>14.467,32</w:t>
      </w:r>
      <w:r w:rsidR="007711F7">
        <w:rPr>
          <w:szCs w:val="20"/>
        </w:rPr>
        <w:t xml:space="preserve"> </w:t>
      </w:r>
      <w:r w:rsidR="00123AFF">
        <w:rPr>
          <w:szCs w:val="20"/>
        </w:rPr>
        <w:t>EUR</w:t>
      </w:r>
      <w:r w:rsidR="00123AFF" w:rsidRPr="0096764E">
        <w:rPr>
          <w:szCs w:val="20"/>
        </w:rPr>
        <w:t xml:space="preserve"> </w:t>
      </w:r>
      <w:r w:rsidRPr="0096764E">
        <w:rPr>
          <w:szCs w:val="20"/>
        </w:rPr>
        <w:t>(</w:t>
      </w:r>
      <w:r w:rsidR="00123AFF">
        <w:rPr>
          <w:szCs w:val="20"/>
        </w:rPr>
        <w:t>k</w:t>
      </w:r>
      <w:r w:rsidR="00123AFF" w:rsidRPr="0096764E">
        <w:rPr>
          <w:szCs w:val="20"/>
        </w:rPr>
        <w:t xml:space="preserve">eturiolika </w:t>
      </w:r>
      <w:r w:rsidRPr="0096764E">
        <w:rPr>
          <w:szCs w:val="20"/>
        </w:rPr>
        <w:t>tūkstančių keturi šimtai šešiasdešimt septyni eurai 32 ct).</w:t>
      </w:r>
      <w:r w:rsidR="00B821C5" w:rsidRPr="0096764E">
        <w:rPr>
          <w:szCs w:val="20"/>
        </w:rPr>
        <w:t xml:space="preserve"> </w:t>
      </w:r>
      <w:r w:rsidR="008C7537" w:rsidRPr="0096764E">
        <w:rPr>
          <w:szCs w:val="20"/>
        </w:rPr>
        <w:t xml:space="preserve">  </w:t>
      </w:r>
    </w:p>
    <w:p w14:paraId="439DB7CC" w14:textId="77777777" w:rsidR="005306AC" w:rsidRPr="0096764E" w:rsidRDefault="008C7537" w:rsidP="0046618C">
      <w:pPr>
        <w:tabs>
          <w:tab w:val="left" w:pos="426"/>
        </w:tabs>
        <w:spacing w:after="0"/>
        <w:ind w:left="0" w:firstLine="0"/>
        <w:rPr>
          <w:szCs w:val="20"/>
        </w:rPr>
      </w:pPr>
      <w:r w:rsidRPr="0096764E">
        <w:rPr>
          <w:szCs w:val="20"/>
        </w:rPr>
        <w:t xml:space="preserve">2.6. Vadovaujantis Viešųjų pirkimų tarnybos direktoriaus patvirtinta Viešojo pirkimo – pardavimo sutarčių kainos ir kainodaros taisyklių nustatymo metodika, taikomas kainos apskaičiavimo būdas – </w:t>
      </w:r>
      <w:r w:rsidRPr="0096764E">
        <w:rPr>
          <w:b/>
          <w:szCs w:val="20"/>
        </w:rPr>
        <w:t>fiksuotas įkainis.</w:t>
      </w:r>
      <w:r w:rsidRPr="0096764E">
        <w:rPr>
          <w:szCs w:val="20"/>
        </w:rPr>
        <w:t xml:space="preserve"> </w:t>
      </w:r>
    </w:p>
    <w:p w14:paraId="439DB7CD" w14:textId="77777777" w:rsidR="005306AC" w:rsidRPr="0096764E" w:rsidRDefault="008C7537" w:rsidP="0046618C">
      <w:pPr>
        <w:tabs>
          <w:tab w:val="left" w:pos="426"/>
        </w:tabs>
        <w:spacing w:after="0"/>
        <w:ind w:left="0" w:firstLine="0"/>
        <w:rPr>
          <w:szCs w:val="20"/>
        </w:rPr>
      </w:pPr>
      <w:r w:rsidRPr="0096764E">
        <w:rPr>
          <w:szCs w:val="20"/>
        </w:rPr>
        <w:t xml:space="preserve">2.7. Pirkėjas moka Tiekėjui už faktiškai pristatytas Prekes pagal Sutarties SD Priede Nr. 2 nurodytus Prekių įkainius. Prekių įkainiai Sutarties galiojimo laikotarpiu nekeičiami. </w:t>
      </w:r>
    </w:p>
    <w:p w14:paraId="439DB7CE" w14:textId="77777777" w:rsidR="005306AC" w:rsidRPr="0096764E" w:rsidRDefault="008C7537" w:rsidP="0096764E">
      <w:pPr>
        <w:spacing w:after="0" w:line="259" w:lineRule="auto"/>
        <w:ind w:left="70" w:firstLine="0"/>
        <w:jc w:val="left"/>
        <w:rPr>
          <w:szCs w:val="20"/>
        </w:rPr>
      </w:pPr>
      <w:r w:rsidRPr="0096764E">
        <w:rPr>
          <w:b/>
          <w:szCs w:val="20"/>
        </w:rPr>
        <w:t xml:space="preserve"> </w:t>
      </w:r>
    </w:p>
    <w:p w14:paraId="439DB7CF" w14:textId="77777777" w:rsidR="005306AC" w:rsidRPr="0096764E" w:rsidRDefault="008C7537" w:rsidP="0046618C">
      <w:pPr>
        <w:pStyle w:val="Heading1"/>
        <w:spacing w:after="0"/>
        <w:ind w:left="0" w:firstLine="0"/>
        <w:rPr>
          <w:szCs w:val="20"/>
        </w:rPr>
      </w:pPr>
      <w:r w:rsidRPr="0096764E">
        <w:rPr>
          <w:szCs w:val="20"/>
        </w:rPr>
        <w:t>3. PREKIŲ KOKYBĖ (Sutarties BD 6 dalis)</w:t>
      </w:r>
      <w:r w:rsidRPr="0046618C">
        <w:rPr>
          <w:szCs w:val="20"/>
        </w:rPr>
        <w:t xml:space="preserve"> </w:t>
      </w:r>
    </w:p>
    <w:p w14:paraId="439DB7D0" w14:textId="77777777" w:rsidR="005306AC" w:rsidRPr="0096764E" w:rsidRDefault="008C7537" w:rsidP="0046618C">
      <w:pPr>
        <w:tabs>
          <w:tab w:val="left" w:pos="426"/>
        </w:tabs>
        <w:spacing w:after="0"/>
        <w:ind w:left="0"/>
        <w:rPr>
          <w:szCs w:val="20"/>
        </w:rPr>
      </w:pPr>
      <w:r w:rsidRPr="0096764E">
        <w:rPr>
          <w:szCs w:val="20"/>
        </w:rPr>
        <w:t xml:space="preserve">3.1. Prekės ir Prekių kokybė turi atitikti Sutarties BD 6 dalyje ir Techninėje specifikacijoje nurodytus reikalavimus.  </w:t>
      </w:r>
    </w:p>
    <w:p w14:paraId="7BD8AEC0" w14:textId="21D0A0FC" w:rsidR="003400B9" w:rsidRPr="0096764E" w:rsidRDefault="008C7537" w:rsidP="0046618C">
      <w:pPr>
        <w:tabs>
          <w:tab w:val="left" w:pos="426"/>
        </w:tabs>
        <w:spacing w:after="0" w:line="240" w:lineRule="auto"/>
        <w:ind w:left="0"/>
        <w:contextualSpacing/>
        <w:jc w:val="left"/>
        <w:rPr>
          <w:rFonts w:eastAsia="Calibri"/>
          <w:szCs w:val="20"/>
        </w:rPr>
      </w:pPr>
      <w:r w:rsidRPr="0096764E">
        <w:rPr>
          <w:szCs w:val="20"/>
        </w:rPr>
        <w:t xml:space="preserve">3.2. </w:t>
      </w:r>
      <w:r w:rsidR="003400B9" w:rsidRPr="0096764E">
        <w:rPr>
          <w:szCs w:val="20"/>
        </w:rPr>
        <w:t xml:space="preserve"> </w:t>
      </w:r>
      <w:r w:rsidR="003400B9" w:rsidRPr="0096764E">
        <w:rPr>
          <w:rFonts w:eastAsia="Calibri"/>
          <w:szCs w:val="20"/>
        </w:rPr>
        <w:t>Prekėms nustatomas ne trumpesnis nei gamintojo numatytas garantijos terminas, bet ne mažiau kaip 36 mėn. (išskyrus baterijas).</w:t>
      </w:r>
    </w:p>
    <w:p w14:paraId="439DB7D2" w14:textId="2ACFE76D" w:rsidR="005306AC" w:rsidRPr="0096764E" w:rsidRDefault="008C7537" w:rsidP="0046618C">
      <w:pPr>
        <w:tabs>
          <w:tab w:val="left" w:pos="426"/>
        </w:tabs>
        <w:spacing w:after="0"/>
        <w:ind w:left="0"/>
        <w:rPr>
          <w:szCs w:val="20"/>
        </w:rPr>
      </w:pPr>
      <w:r w:rsidRPr="0096764E">
        <w:rPr>
          <w:szCs w:val="20"/>
        </w:rPr>
        <w:t xml:space="preserve">3.3. Prekių perdavimo - priėmimo ar Garantinio laikotarpio metu pastebėtiems trūkumams šalinti nustatomas </w:t>
      </w:r>
      <w:r w:rsidR="003400B9" w:rsidRPr="0096764E">
        <w:rPr>
          <w:szCs w:val="20"/>
        </w:rPr>
        <w:t>terminas</w:t>
      </w:r>
      <w:r w:rsidR="00D94006" w:rsidRPr="0096764E">
        <w:rPr>
          <w:szCs w:val="20"/>
        </w:rPr>
        <w:t xml:space="preserve"> aprašyta</w:t>
      </w:r>
      <w:r w:rsidR="009F300D" w:rsidRPr="0096764E">
        <w:rPr>
          <w:szCs w:val="20"/>
        </w:rPr>
        <w:t>s Techninių specifikacijų 5.2.9 – 5.2.1</w:t>
      </w:r>
      <w:r w:rsidR="007A3EEC" w:rsidRPr="0096764E">
        <w:rPr>
          <w:szCs w:val="20"/>
        </w:rPr>
        <w:t>2</w:t>
      </w:r>
      <w:r w:rsidR="008A7824" w:rsidRPr="0096764E">
        <w:rPr>
          <w:szCs w:val="20"/>
        </w:rPr>
        <w:t xml:space="preserve"> </w:t>
      </w:r>
      <w:r w:rsidR="009F300D" w:rsidRPr="0096764E">
        <w:rPr>
          <w:szCs w:val="20"/>
        </w:rPr>
        <w:t>punktuose</w:t>
      </w:r>
      <w:r w:rsidRPr="0096764E">
        <w:rPr>
          <w:szCs w:val="20"/>
        </w:rPr>
        <w:t xml:space="preserve">. </w:t>
      </w:r>
    </w:p>
    <w:p w14:paraId="439DB7D3" w14:textId="77777777" w:rsidR="005306AC" w:rsidRPr="0096764E" w:rsidRDefault="008C7537" w:rsidP="0046618C">
      <w:pPr>
        <w:tabs>
          <w:tab w:val="left" w:pos="426"/>
        </w:tabs>
        <w:spacing w:after="0"/>
        <w:ind w:left="0"/>
        <w:rPr>
          <w:szCs w:val="20"/>
        </w:rPr>
      </w:pPr>
      <w:r w:rsidRPr="0096764E">
        <w:rPr>
          <w:szCs w:val="20"/>
        </w:rPr>
        <w:t xml:space="preserve">3.4. Prekių trūkumais laikomi neatitikimai Techninės specifikacijos, Užsakymų reikalavimams ir teisės aktams, reglamentuojantiems Prekių kokybę ir (ar) tiekimą. </w:t>
      </w:r>
    </w:p>
    <w:p w14:paraId="439DB7D4" w14:textId="77777777" w:rsidR="005306AC" w:rsidRPr="0096764E" w:rsidRDefault="008C7537" w:rsidP="0046618C">
      <w:pPr>
        <w:tabs>
          <w:tab w:val="left" w:pos="426"/>
        </w:tabs>
        <w:spacing w:after="0"/>
        <w:ind w:left="0"/>
        <w:rPr>
          <w:szCs w:val="20"/>
        </w:rPr>
      </w:pPr>
      <w:r w:rsidRPr="0096764E">
        <w:rPr>
          <w:szCs w:val="20"/>
        </w:rPr>
        <w:t xml:space="preserve">3.5. Už nustatytų Prekių trūkumų nepašalinimą per Sutarties SD 3.3 punkte nustatytą terminą Tiekėjas, Pirkėjui pareikalavus, moka Pirkėjui 0,05 procentų nuo trūkumų turinčių Prekių kainos dydžio delspinigius už kiekvieną uždelstą dieną.  </w:t>
      </w:r>
    </w:p>
    <w:p w14:paraId="439DB7D5" w14:textId="77777777" w:rsidR="005306AC" w:rsidRPr="0096764E" w:rsidRDefault="008C7537" w:rsidP="0096764E">
      <w:pPr>
        <w:spacing w:after="0" w:line="259" w:lineRule="auto"/>
        <w:ind w:left="70" w:firstLine="0"/>
        <w:jc w:val="left"/>
        <w:rPr>
          <w:szCs w:val="20"/>
        </w:rPr>
      </w:pPr>
      <w:r w:rsidRPr="0096764E">
        <w:rPr>
          <w:szCs w:val="20"/>
        </w:rPr>
        <w:t xml:space="preserve"> </w:t>
      </w:r>
    </w:p>
    <w:p w14:paraId="439DB7D6" w14:textId="77777777" w:rsidR="005306AC" w:rsidRPr="0096764E" w:rsidRDefault="008C7537" w:rsidP="0046618C">
      <w:pPr>
        <w:pStyle w:val="Heading1"/>
        <w:spacing w:after="0"/>
        <w:ind w:left="0" w:firstLine="0"/>
        <w:rPr>
          <w:szCs w:val="20"/>
        </w:rPr>
      </w:pPr>
      <w:r w:rsidRPr="0096764E">
        <w:rPr>
          <w:szCs w:val="20"/>
        </w:rPr>
        <w:t xml:space="preserve">4. TIEKĖJO TEISĖ PASITELKTI TREČIUOSIUS ASMENIS (SUBTIEKIMAS), JUNGTINĖ VEIKLA (Sutarties BD 8 dalis) </w:t>
      </w:r>
    </w:p>
    <w:p w14:paraId="439DB7D7" w14:textId="50890995" w:rsidR="005306AC" w:rsidRDefault="008C7537" w:rsidP="0046618C">
      <w:pPr>
        <w:tabs>
          <w:tab w:val="left" w:pos="426"/>
          <w:tab w:val="center" w:pos="3420"/>
        </w:tabs>
        <w:spacing w:after="0"/>
        <w:ind w:left="0" w:firstLine="0"/>
        <w:jc w:val="left"/>
        <w:rPr>
          <w:szCs w:val="20"/>
        </w:rPr>
      </w:pPr>
      <w:r w:rsidRPr="0096764E">
        <w:rPr>
          <w:szCs w:val="20"/>
        </w:rPr>
        <w:t xml:space="preserve">4.1. Tiekėjas Sutarčiai vykdyti neturi teisės pasitelkti Subtiekėjų. </w:t>
      </w:r>
    </w:p>
    <w:p w14:paraId="241E1A75" w14:textId="77777777" w:rsidR="0096764E" w:rsidRPr="0096764E" w:rsidRDefault="0096764E" w:rsidP="0096764E">
      <w:pPr>
        <w:tabs>
          <w:tab w:val="center" w:pos="3420"/>
        </w:tabs>
        <w:spacing w:after="0"/>
        <w:ind w:left="0" w:firstLine="0"/>
        <w:jc w:val="left"/>
        <w:rPr>
          <w:szCs w:val="20"/>
        </w:rPr>
      </w:pPr>
    </w:p>
    <w:p w14:paraId="439DB7D8" w14:textId="77777777" w:rsidR="005306AC" w:rsidRDefault="008C7537" w:rsidP="0096764E">
      <w:pPr>
        <w:spacing w:after="0" w:line="259" w:lineRule="auto"/>
        <w:ind w:left="70" w:firstLine="0"/>
        <w:jc w:val="left"/>
        <w:rPr>
          <w:szCs w:val="20"/>
        </w:rPr>
      </w:pPr>
      <w:r w:rsidRPr="0096764E">
        <w:rPr>
          <w:szCs w:val="20"/>
        </w:rPr>
        <w:t xml:space="preserve"> </w:t>
      </w:r>
    </w:p>
    <w:p w14:paraId="6DB5BCFD" w14:textId="77777777" w:rsidR="0096764E" w:rsidRPr="0096764E" w:rsidRDefault="0096764E" w:rsidP="0096764E">
      <w:pPr>
        <w:spacing w:after="0" w:line="259" w:lineRule="auto"/>
        <w:ind w:left="70" w:firstLine="0"/>
        <w:jc w:val="left"/>
        <w:rPr>
          <w:szCs w:val="20"/>
        </w:rPr>
      </w:pPr>
    </w:p>
    <w:p w14:paraId="439DB7D9" w14:textId="4B8E2E49" w:rsidR="00B821C5" w:rsidRPr="0096764E" w:rsidRDefault="00123AFF" w:rsidP="0046618C">
      <w:pPr>
        <w:pStyle w:val="Heading1"/>
        <w:spacing w:after="0"/>
        <w:ind w:left="0" w:firstLine="0"/>
        <w:rPr>
          <w:szCs w:val="20"/>
        </w:rPr>
      </w:pPr>
      <w:r>
        <w:rPr>
          <w:szCs w:val="20"/>
        </w:rPr>
        <w:lastRenderedPageBreak/>
        <w:t xml:space="preserve">5. </w:t>
      </w:r>
      <w:r w:rsidR="008C7537" w:rsidRPr="0096764E">
        <w:rPr>
          <w:szCs w:val="20"/>
        </w:rPr>
        <w:t>PREKIŲ PRISTATYMO TERMINAI IR PERDAVIMO - PRIĖMIMO TVARKA (Sutarties BD 9 dalis)</w:t>
      </w:r>
    </w:p>
    <w:p w14:paraId="439DB7DA" w14:textId="29730435" w:rsidR="005306AC" w:rsidRPr="0096764E" w:rsidRDefault="008C7537" w:rsidP="0046618C">
      <w:pPr>
        <w:tabs>
          <w:tab w:val="left" w:pos="426"/>
        </w:tabs>
        <w:spacing w:after="0"/>
        <w:ind w:left="0" w:firstLine="0"/>
        <w:rPr>
          <w:szCs w:val="20"/>
        </w:rPr>
      </w:pPr>
      <w:r w:rsidRPr="0096764E">
        <w:rPr>
          <w:szCs w:val="20"/>
        </w:rPr>
        <w:t>5.1. Tiekėjas įsipareigoja Prekes paruošti atsiėmimui ir pristatyti Prekes Techninės specifikacijos 5.2. dalyje nustatytais terminais, išskyrus atvejus, kai pateikiant Užsakymą yra nurodomi kiti terminai nei Techninės specifikacijos 5.2.</w:t>
      </w:r>
      <w:r w:rsidR="00123AFF">
        <w:rPr>
          <w:szCs w:val="20"/>
        </w:rPr>
        <w:t xml:space="preserve"> </w:t>
      </w:r>
      <w:r w:rsidRPr="0096764E">
        <w:rPr>
          <w:szCs w:val="20"/>
        </w:rPr>
        <w:t xml:space="preserve">dalyje. </w:t>
      </w:r>
    </w:p>
    <w:p w14:paraId="439DB7DB" w14:textId="77777777" w:rsidR="005306AC" w:rsidRPr="0096764E" w:rsidRDefault="008C7537" w:rsidP="0046618C">
      <w:pPr>
        <w:numPr>
          <w:ilvl w:val="1"/>
          <w:numId w:val="1"/>
        </w:numPr>
        <w:tabs>
          <w:tab w:val="left" w:pos="426"/>
        </w:tabs>
        <w:spacing w:after="0"/>
        <w:ind w:left="0" w:firstLine="0"/>
        <w:rPr>
          <w:szCs w:val="20"/>
        </w:rPr>
      </w:pPr>
      <w:r w:rsidRPr="0096764E">
        <w:rPr>
          <w:szCs w:val="20"/>
        </w:rPr>
        <w:t xml:space="preserve">Prekių pristatymo galimos vietos nurodytos Techninės specifikacijos 4 dalyje. Konkreti užsakomų Prekių pristatymo vieta nurodoma teikiant Užsakymą. </w:t>
      </w:r>
    </w:p>
    <w:p w14:paraId="439DB7DC" w14:textId="77777777" w:rsidR="005306AC" w:rsidRPr="0096764E" w:rsidRDefault="008C7537" w:rsidP="0046618C">
      <w:pPr>
        <w:numPr>
          <w:ilvl w:val="1"/>
          <w:numId w:val="1"/>
        </w:numPr>
        <w:tabs>
          <w:tab w:val="left" w:pos="426"/>
        </w:tabs>
        <w:spacing w:after="0"/>
        <w:ind w:left="0" w:firstLine="0"/>
        <w:rPr>
          <w:szCs w:val="20"/>
        </w:rPr>
      </w:pPr>
      <w:r w:rsidRPr="0096764E">
        <w:rPr>
          <w:szCs w:val="20"/>
        </w:rPr>
        <w:t>Ant pristatytų Prekių pakuotės turi būti nurodomi Pirkėjo kontaktinio asmens, atsakingo už Sutarties vykdymą, duomenys. Kartu su Prekėmis pateikiami šie dokumentai: Prekių techninė dokumentacija, naudojimosi instrukcijos, garantijos sąlygos ir kita būtina Prekėms tinkamai naudoti dokumentacija.</w:t>
      </w:r>
      <w:r w:rsidRPr="0096764E">
        <w:rPr>
          <w:rFonts w:eastAsia="Times New Roman"/>
          <w:szCs w:val="20"/>
        </w:rPr>
        <w:t xml:space="preserve">  </w:t>
      </w:r>
    </w:p>
    <w:p w14:paraId="439DB7DD" w14:textId="79288E8A" w:rsidR="005306AC" w:rsidRPr="0096764E" w:rsidRDefault="008C7537" w:rsidP="0046618C">
      <w:pPr>
        <w:numPr>
          <w:ilvl w:val="1"/>
          <w:numId w:val="1"/>
        </w:numPr>
        <w:tabs>
          <w:tab w:val="left" w:pos="426"/>
        </w:tabs>
        <w:spacing w:after="0"/>
        <w:ind w:left="0" w:firstLine="0"/>
        <w:rPr>
          <w:szCs w:val="20"/>
        </w:rPr>
      </w:pPr>
      <w:r w:rsidRPr="0096764E">
        <w:rPr>
          <w:szCs w:val="20"/>
        </w:rPr>
        <w:t xml:space="preserve">Už vėlavimą paruošti atsiėmimui ar pristatyti Prekes per sutarties SD 5.1 nustatytą terminą Tiekėjas, Pirkėjui pareikalavus, moka Pirkėjui 0,05  procentų nuo vėluojamų pristatyti Prekių kainos dydžio delspinigius už kiekvieną uždelstą dieną. </w:t>
      </w:r>
    </w:p>
    <w:p w14:paraId="439DB7DE" w14:textId="77777777" w:rsidR="005306AC" w:rsidRPr="0096764E" w:rsidRDefault="008C7537" w:rsidP="0096764E">
      <w:pPr>
        <w:spacing w:after="0" w:line="259" w:lineRule="auto"/>
        <w:ind w:left="430" w:firstLine="0"/>
        <w:jc w:val="left"/>
        <w:rPr>
          <w:szCs w:val="20"/>
        </w:rPr>
      </w:pPr>
      <w:r w:rsidRPr="0096764E">
        <w:rPr>
          <w:b/>
          <w:szCs w:val="20"/>
        </w:rPr>
        <w:t xml:space="preserve"> </w:t>
      </w:r>
    </w:p>
    <w:p w14:paraId="439DB7DF" w14:textId="77777777" w:rsidR="005306AC" w:rsidRPr="0096764E" w:rsidRDefault="008C7537" w:rsidP="0046618C">
      <w:pPr>
        <w:pStyle w:val="Heading1"/>
        <w:spacing w:after="0"/>
        <w:ind w:left="0" w:firstLine="0"/>
        <w:rPr>
          <w:szCs w:val="20"/>
        </w:rPr>
      </w:pPr>
      <w:r w:rsidRPr="0096764E">
        <w:rPr>
          <w:szCs w:val="20"/>
        </w:rPr>
        <w:t xml:space="preserve">6. MOKĖJIMAI, PINIGINĖS PRIEVOLĖS IR SULAIKYMAI (Sutarties BD 11 dalis) </w:t>
      </w:r>
    </w:p>
    <w:p w14:paraId="439DB7E0" w14:textId="77777777" w:rsidR="005306AC" w:rsidRPr="0096764E" w:rsidRDefault="008C7537" w:rsidP="0046618C">
      <w:pPr>
        <w:tabs>
          <w:tab w:val="left" w:pos="426"/>
        </w:tabs>
        <w:spacing w:after="0"/>
        <w:ind w:left="0" w:firstLine="0"/>
        <w:rPr>
          <w:szCs w:val="20"/>
        </w:rPr>
      </w:pPr>
      <w:r w:rsidRPr="0096764E">
        <w:rPr>
          <w:szCs w:val="20"/>
        </w:rPr>
        <w:t xml:space="preserve">6.1. Pirkėjas sumoka Tiekėjui už faktiškai per praėjusį mėnesį pristatytas kokybiškas Prekes per 30 (trisdešimt) kalendorinių dienų nuo PVM sąskaitos faktūros ar kito tipo priklausančio išrašyti ir Pirkėjui pateikti dokumento, atitinkančio PVM sąskaitos faktūros turinį ir tikslą (toliau – Sąskaita) gavimo dienos.  </w:t>
      </w:r>
    </w:p>
    <w:p w14:paraId="439DB7E1" w14:textId="34418028" w:rsidR="005306AC" w:rsidRPr="0096764E" w:rsidRDefault="008C7537" w:rsidP="0046618C">
      <w:pPr>
        <w:tabs>
          <w:tab w:val="left" w:pos="426"/>
        </w:tabs>
        <w:spacing w:after="0"/>
        <w:ind w:left="0" w:firstLine="0"/>
        <w:rPr>
          <w:szCs w:val="20"/>
        </w:rPr>
      </w:pPr>
      <w:r w:rsidRPr="0096764E">
        <w:rPr>
          <w:szCs w:val="20"/>
        </w:rPr>
        <w:t>6.2. Tiekėjas Prekių perdavimo - priėmimo aktą pateikia pristatydamas Prekes. Pirkėjui per Sutarties BD 9.</w:t>
      </w:r>
      <w:r w:rsidR="00123AFF">
        <w:rPr>
          <w:szCs w:val="20"/>
        </w:rPr>
        <w:t>5</w:t>
      </w:r>
      <w:r w:rsidRPr="0096764E">
        <w:rPr>
          <w:szCs w:val="20"/>
        </w:rPr>
        <w:t xml:space="preserve"> punkte nurodytą terminą pasirašius Prekių perdavimo – priėmimo aktą, Tiekėjas per 5 darbo dienas pateikia Pirkėjui Sąskaitą už faktiškai per mėnesį pristatytas Prekes. </w:t>
      </w:r>
    </w:p>
    <w:p w14:paraId="439DB7E2" w14:textId="77777777" w:rsidR="005306AC" w:rsidRPr="0096764E" w:rsidRDefault="008C7537" w:rsidP="0046618C">
      <w:pPr>
        <w:tabs>
          <w:tab w:val="left" w:pos="426"/>
          <w:tab w:val="center" w:pos="2888"/>
        </w:tabs>
        <w:spacing w:after="0"/>
        <w:ind w:left="0" w:firstLine="0"/>
        <w:jc w:val="left"/>
        <w:rPr>
          <w:szCs w:val="20"/>
        </w:rPr>
      </w:pPr>
      <w:r w:rsidRPr="0096764E">
        <w:rPr>
          <w:szCs w:val="20"/>
        </w:rPr>
        <w:t xml:space="preserve">6.3. </w:t>
      </w:r>
      <w:r w:rsidRPr="0096764E">
        <w:rPr>
          <w:szCs w:val="20"/>
        </w:rPr>
        <w:tab/>
        <w:t xml:space="preserve">Visi atsiskaitymai pagal Sutartį atliekami eurais.  </w:t>
      </w:r>
    </w:p>
    <w:p w14:paraId="439DB7E3" w14:textId="77777777" w:rsidR="005306AC" w:rsidRPr="0096764E" w:rsidRDefault="008C7537" w:rsidP="0096764E">
      <w:pPr>
        <w:spacing w:after="0" w:line="259" w:lineRule="auto"/>
        <w:ind w:left="70" w:firstLine="0"/>
        <w:jc w:val="left"/>
        <w:rPr>
          <w:szCs w:val="20"/>
        </w:rPr>
      </w:pPr>
      <w:r w:rsidRPr="0096764E">
        <w:rPr>
          <w:szCs w:val="20"/>
        </w:rPr>
        <w:t xml:space="preserve"> </w:t>
      </w:r>
    </w:p>
    <w:p w14:paraId="439DB7E4" w14:textId="77777777" w:rsidR="005306AC" w:rsidRPr="0096764E" w:rsidRDefault="008C7537" w:rsidP="0046618C">
      <w:pPr>
        <w:pStyle w:val="Heading1"/>
        <w:spacing w:after="0"/>
        <w:ind w:left="0" w:firstLine="0"/>
        <w:rPr>
          <w:szCs w:val="20"/>
        </w:rPr>
      </w:pPr>
      <w:r w:rsidRPr="0096764E">
        <w:rPr>
          <w:szCs w:val="20"/>
        </w:rPr>
        <w:t xml:space="preserve">7. SUTARTIES ĮSIGALIOJIMAS IR GALIOJIMAS (Sutarties BD 2.1 punktas) </w:t>
      </w:r>
    </w:p>
    <w:p w14:paraId="439DB7E6" w14:textId="21B35C94" w:rsidR="005306AC" w:rsidRPr="0096764E" w:rsidRDefault="008C7537" w:rsidP="0046618C">
      <w:pPr>
        <w:tabs>
          <w:tab w:val="left" w:pos="426"/>
        </w:tabs>
        <w:spacing w:after="0"/>
        <w:ind w:left="0"/>
        <w:rPr>
          <w:szCs w:val="20"/>
        </w:rPr>
      </w:pPr>
      <w:r w:rsidRPr="0096764E">
        <w:rPr>
          <w:szCs w:val="20"/>
        </w:rPr>
        <w:t>7.1. Ši Sutartis įsigalioja nuo Sutarties pasirašymo ir galioja iki visiškų Sutartinių įsipareigojimų įvykdymo, bet ne ilgiau kaip vienerius metus.</w:t>
      </w:r>
      <w:r w:rsidRPr="0096764E">
        <w:rPr>
          <w:b/>
          <w:szCs w:val="20"/>
        </w:rPr>
        <w:t xml:space="preserve">  </w:t>
      </w:r>
    </w:p>
    <w:p w14:paraId="439DB7E7" w14:textId="77777777" w:rsidR="005306AC" w:rsidRPr="0096764E" w:rsidRDefault="008C7537" w:rsidP="0046618C">
      <w:pPr>
        <w:pStyle w:val="Heading1"/>
        <w:spacing w:after="0"/>
        <w:ind w:left="0" w:firstLine="0"/>
        <w:rPr>
          <w:szCs w:val="20"/>
        </w:rPr>
      </w:pPr>
      <w:r w:rsidRPr="0096764E">
        <w:rPr>
          <w:szCs w:val="20"/>
        </w:rPr>
        <w:t xml:space="preserve">8. PRIEDAI </w:t>
      </w:r>
    </w:p>
    <w:p w14:paraId="439DB7E8" w14:textId="77777777" w:rsidR="005306AC" w:rsidRPr="0096764E" w:rsidRDefault="008C7537" w:rsidP="0046618C">
      <w:pPr>
        <w:tabs>
          <w:tab w:val="left" w:pos="426"/>
        </w:tabs>
        <w:spacing w:after="0"/>
        <w:ind w:left="0"/>
        <w:rPr>
          <w:szCs w:val="20"/>
        </w:rPr>
      </w:pPr>
      <w:r w:rsidRPr="0096764E">
        <w:rPr>
          <w:szCs w:val="20"/>
        </w:rPr>
        <w:t xml:space="preserve">8.1. Kiekvienas šios Sutarties priedas yra neatskiriama jos dalis. Kiekviena Šalis gauna po vieną kiekvieno Sutarties priedo egzempliorių. </w:t>
      </w:r>
    </w:p>
    <w:p w14:paraId="439DB7E9" w14:textId="77777777" w:rsidR="005306AC" w:rsidRPr="0096764E" w:rsidRDefault="008C7537" w:rsidP="0046618C">
      <w:pPr>
        <w:tabs>
          <w:tab w:val="left" w:pos="426"/>
        </w:tabs>
        <w:spacing w:after="0"/>
        <w:ind w:left="0"/>
        <w:rPr>
          <w:szCs w:val="20"/>
        </w:rPr>
      </w:pPr>
      <w:r w:rsidRPr="0096764E">
        <w:rPr>
          <w:szCs w:val="20"/>
        </w:rPr>
        <w:t xml:space="preserve">8.2. </w:t>
      </w:r>
      <w:r w:rsidRPr="0096764E">
        <w:rPr>
          <w:szCs w:val="20"/>
        </w:rPr>
        <w:tab/>
        <w:t xml:space="preserve">Prie Sutarties SD pridedami šie priedai  laikomi konfidencialia informacija:  </w:t>
      </w:r>
    </w:p>
    <w:p w14:paraId="439DB7EA" w14:textId="77777777" w:rsidR="005306AC" w:rsidRPr="0096764E" w:rsidRDefault="008C7537" w:rsidP="0046618C">
      <w:pPr>
        <w:tabs>
          <w:tab w:val="left" w:pos="426"/>
        </w:tabs>
        <w:spacing w:after="0"/>
        <w:ind w:left="0"/>
        <w:rPr>
          <w:szCs w:val="20"/>
        </w:rPr>
      </w:pPr>
      <w:r w:rsidRPr="0096764E">
        <w:rPr>
          <w:szCs w:val="20"/>
        </w:rPr>
        <w:t xml:space="preserve">8.2.1. Priedas Nr. 1 – Kontaktiniai adresai pranešimams siųsti ir asmenys, atsakingi už sutarties vykdymą 1 lapas; </w:t>
      </w:r>
    </w:p>
    <w:p w14:paraId="439DB7EB" w14:textId="7F92218D" w:rsidR="005306AC" w:rsidRDefault="008C7537" w:rsidP="0046618C">
      <w:pPr>
        <w:tabs>
          <w:tab w:val="left" w:pos="426"/>
        </w:tabs>
        <w:spacing w:after="0"/>
        <w:ind w:left="0"/>
        <w:rPr>
          <w:szCs w:val="20"/>
        </w:rPr>
      </w:pPr>
      <w:r w:rsidRPr="0096764E">
        <w:rPr>
          <w:szCs w:val="20"/>
        </w:rPr>
        <w:t xml:space="preserve">8.2.2. Priedas Nr. 2 – Prekių kiekiai ir įkainiai, </w:t>
      </w:r>
      <w:r w:rsidR="0096764E">
        <w:rPr>
          <w:szCs w:val="20"/>
        </w:rPr>
        <w:t>1 lapas</w:t>
      </w:r>
      <w:r w:rsidRPr="0096764E">
        <w:rPr>
          <w:szCs w:val="20"/>
        </w:rPr>
        <w:t xml:space="preserve">. </w:t>
      </w:r>
    </w:p>
    <w:p w14:paraId="106081DA" w14:textId="77777777" w:rsidR="0096764E" w:rsidRPr="0096764E" w:rsidRDefault="0096764E" w:rsidP="0096764E">
      <w:pPr>
        <w:spacing w:after="0"/>
        <w:ind w:left="65"/>
        <w:rPr>
          <w:szCs w:val="20"/>
        </w:rPr>
      </w:pPr>
    </w:p>
    <w:p w14:paraId="439DB7EC" w14:textId="77777777" w:rsidR="005306AC" w:rsidRPr="0096764E" w:rsidRDefault="008C7537" w:rsidP="0096764E">
      <w:pPr>
        <w:pStyle w:val="Heading1"/>
        <w:spacing w:after="0"/>
        <w:ind w:left="439" w:right="363"/>
        <w:rPr>
          <w:szCs w:val="20"/>
        </w:rPr>
      </w:pPr>
      <w:r w:rsidRPr="0096764E">
        <w:rPr>
          <w:szCs w:val="20"/>
        </w:rPr>
        <w:t xml:space="preserve">9. ŠALIŲ REKVIZITAI </w:t>
      </w:r>
    </w:p>
    <w:p w14:paraId="439DB7ED" w14:textId="77777777" w:rsidR="00B821C5" w:rsidRPr="0096764E" w:rsidRDefault="00B821C5" w:rsidP="0096764E">
      <w:pPr>
        <w:spacing w:after="0"/>
        <w:rPr>
          <w:szCs w:val="20"/>
        </w:rPr>
      </w:pPr>
    </w:p>
    <w:tbl>
      <w:tblPr>
        <w:tblStyle w:val="TableGrid"/>
        <w:tblW w:w="9741" w:type="dxa"/>
        <w:tblInd w:w="0" w:type="dxa"/>
        <w:tblCellMar>
          <w:top w:w="33" w:type="dxa"/>
        </w:tblCellMar>
        <w:tblLook w:val="04A0" w:firstRow="1" w:lastRow="0" w:firstColumn="1" w:lastColumn="0" w:noHBand="0" w:noVBand="1"/>
      </w:tblPr>
      <w:tblGrid>
        <w:gridCol w:w="5096"/>
        <w:gridCol w:w="4645"/>
      </w:tblGrid>
      <w:tr w:rsidR="00B821C5" w:rsidRPr="0096764E" w14:paraId="439DB812" w14:textId="77777777" w:rsidTr="007711F7">
        <w:trPr>
          <w:trHeight w:val="5008"/>
        </w:trPr>
        <w:tc>
          <w:tcPr>
            <w:tcW w:w="5096" w:type="dxa"/>
            <w:tcBorders>
              <w:top w:val="nil"/>
              <w:left w:val="nil"/>
              <w:bottom w:val="nil"/>
              <w:right w:val="nil"/>
            </w:tcBorders>
          </w:tcPr>
          <w:p w14:paraId="439DB7EE" w14:textId="60015590" w:rsidR="00B821C5" w:rsidRPr="0096764E" w:rsidRDefault="00B821C5" w:rsidP="0096764E">
            <w:pPr>
              <w:spacing w:after="0"/>
              <w:ind w:left="284"/>
              <w:rPr>
                <w:b/>
                <w:szCs w:val="20"/>
              </w:rPr>
            </w:pPr>
            <w:r w:rsidRPr="0096764E">
              <w:rPr>
                <w:b/>
                <w:szCs w:val="20"/>
              </w:rPr>
              <w:t>Tiekėjas</w:t>
            </w:r>
          </w:p>
          <w:p w14:paraId="439DB7EF" w14:textId="77777777" w:rsidR="00B821C5" w:rsidRPr="0096764E" w:rsidRDefault="00B821C5" w:rsidP="0096764E">
            <w:pPr>
              <w:spacing w:after="0"/>
              <w:ind w:left="284"/>
              <w:rPr>
                <w:b/>
                <w:szCs w:val="20"/>
              </w:rPr>
            </w:pPr>
          </w:p>
          <w:p w14:paraId="1C090770" w14:textId="77777777" w:rsidR="0096764E" w:rsidRPr="0096764E" w:rsidRDefault="0096764E" w:rsidP="0096764E">
            <w:pPr>
              <w:spacing w:after="0"/>
              <w:ind w:left="284"/>
              <w:rPr>
                <w:b/>
                <w:szCs w:val="20"/>
              </w:rPr>
            </w:pPr>
            <w:r w:rsidRPr="0096764E">
              <w:rPr>
                <w:b/>
                <w:szCs w:val="20"/>
              </w:rPr>
              <w:t xml:space="preserve">UAB REO </w:t>
            </w:r>
            <w:proofErr w:type="spellStart"/>
            <w:r w:rsidRPr="0096764E">
              <w:rPr>
                <w:b/>
                <w:szCs w:val="20"/>
              </w:rPr>
              <w:t>Investment</w:t>
            </w:r>
            <w:proofErr w:type="spellEnd"/>
          </w:p>
          <w:p w14:paraId="216F1660" w14:textId="77777777" w:rsidR="0096764E" w:rsidRPr="0096764E" w:rsidRDefault="0096764E" w:rsidP="0096764E">
            <w:pPr>
              <w:spacing w:after="0"/>
              <w:ind w:left="284"/>
              <w:rPr>
                <w:szCs w:val="20"/>
              </w:rPr>
            </w:pPr>
            <w:r w:rsidRPr="0096764E">
              <w:rPr>
                <w:szCs w:val="20"/>
              </w:rPr>
              <w:t>Jurbarko g. 2, Kaunas LT-47183</w:t>
            </w:r>
          </w:p>
          <w:p w14:paraId="3DBA2DAD" w14:textId="77777777" w:rsidR="0096764E" w:rsidRPr="0096764E" w:rsidRDefault="0096764E" w:rsidP="0096764E">
            <w:pPr>
              <w:tabs>
                <w:tab w:val="left" w:pos="0"/>
              </w:tabs>
              <w:spacing w:after="0"/>
              <w:ind w:left="284"/>
              <w:rPr>
                <w:szCs w:val="20"/>
              </w:rPr>
            </w:pPr>
            <w:r w:rsidRPr="0096764E">
              <w:rPr>
                <w:szCs w:val="20"/>
              </w:rPr>
              <w:t>Įmonės kodas: 301142728</w:t>
            </w:r>
          </w:p>
          <w:p w14:paraId="2A7726A8" w14:textId="77777777" w:rsidR="0096764E" w:rsidRPr="0096764E" w:rsidRDefault="0096764E" w:rsidP="0096764E">
            <w:pPr>
              <w:tabs>
                <w:tab w:val="left" w:pos="0"/>
              </w:tabs>
              <w:spacing w:after="0"/>
              <w:ind w:left="284"/>
              <w:rPr>
                <w:szCs w:val="20"/>
              </w:rPr>
            </w:pPr>
            <w:r w:rsidRPr="0096764E">
              <w:rPr>
                <w:szCs w:val="20"/>
              </w:rPr>
              <w:t>PVM kodas:  LT100004839915</w:t>
            </w:r>
          </w:p>
          <w:p w14:paraId="7F49931A" w14:textId="77777777" w:rsidR="002F3F90" w:rsidRDefault="002F3F90" w:rsidP="0096764E">
            <w:pPr>
              <w:tabs>
                <w:tab w:val="left" w:pos="0"/>
                <w:tab w:val="left" w:pos="630"/>
              </w:tabs>
              <w:spacing w:after="0"/>
              <w:ind w:left="194"/>
              <w:rPr>
                <w:szCs w:val="20"/>
              </w:rPr>
            </w:pPr>
          </w:p>
          <w:p w14:paraId="449D490D" w14:textId="77777777" w:rsidR="002F3F90" w:rsidRDefault="002F3F90" w:rsidP="0096764E">
            <w:pPr>
              <w:tabs>
                <w:tab w:val="left" w:pos="0"/>
                <w:tab w:val="left" w:pos="630"/>
              </w:tabs>
              <w:spacing w:after="0"/>
              <w:ind w:left="194"/>
              <w:rPr>
                <w:szCs w:val="20"/>
              </w:rPr>
            </w:pPr>
          </w:p>
          <w:p w14:paraId="61085442" w14:textId="77777777" w:rsidR="002F3F90" w:rsidRDefault="002F3F90" w:rsidP="0096764E">
            <w:pPr>
              <w:tabs>
                <w:tab w:val="left" w:pos="0"/>
                <w:tab w:val="left" w:pos="630"/>
              </w:tabs>
              <w:spacing w:after="0"/>
              <w:ind w:left="194"/>
              <w:rPr>
                <w:szCs w:val="20"/>
              </w:rPr>
            </w:pPr>
          </w:p>
          <w:p w14:paraId="17954E55" w14:textId="77777777" w:rsidR="002F3F90" w:rsidRDefault="002F3F90" w:rsidP="0096764E">
            <w:pPr>
              <w:tabs>
                <w:tab w:val="left" w:pos="0"/>
                <w:tab w:val="left" w:pos="630"/>
              </w:tabs>
              <w:spacing w:after="0"/>
              <w:ind w:left="194"/>
              <w:rPr>
                <w:szCs w:val="20"/>
              </w:rPr>
            </w:pPr>
          </w:p>
          <w:p w14:paraId="55EACB00" w14:textId="77777777" w:rsidR="002F3F90" w:rsidRDefault="002F3F90" w:rsidP="0096764E">
            <w:pPr>
              <w:tabs>
                <w:tab w:val="left" w:pos="0"/>
                <w:tab w:val="left" w:pos="630"/>
              </w:tabs>
              <w:spacing w:after="0"/>
              <w:ind w:left="194"/>
              <w:rPr>
                <w:szCs w:val="20"/>
              </w:rPr>
            </w:pPr>
          </w:p>
          <w:p w14:paraId="2B7A9AB7" w14:textId="77777777" w:rsidR="002F3F90" w:rsidRDefault="002F3F90" w:rsidP="0096764E">
            <w:pPr>
              <w:tabs>
                <w:tab w:val="left" w:pos="0"/>
                <w:tab w:val="left" w:pos="630"/>
              </w:tabs>
              <w:spacing w:after="0"/>
              <w:ind w:left="194"/>
              <w:rPr>
                <w:szCs w:val="20"/>
              </w:rPr>
            </w:pPr>
          </w:p>
          <w:p w14:paraId="439DB7FD" w14:textId="308DF206" w:rsidR="00B821C5" w:rsidRPr="0096764E" w:rsidRDefault="007711F7" w:rsidP="0096764E">
            <w:pPr>
              <w:tabs>
                <w:tab w:val="left" w:pos="0"/>
                <w:tab w:val="left" w:pos="630"/>
              </w:tabs>
              <w:spacing w:after="0"/>
              <w:ind w:left="194"/>
              <w:rPr>
                <w:szCs w:val="20"/>
              </w:rPr>
            </w:pPr>
            <w:r>
              <w:rPr>
                <w:szCs w:val="20"/>
              </w:rPr>
              <w:t>____</w:t>
            </w:r>
            <w:r w:rsidR="00B821C5" w:rsidRPr="0096764E">
              <w:rPr>
                <w:szCs w:val="20"/>
              </w:rPr>
              <w:t>________________________________</w:t>
            </w:r>
          </w:p>
          <w:p w14:paraId="439DB7FE" w14:textId="6FDDA0CC" w:rsidR="00B821C5" w:rsidRPr="0096764E" w:rsidRDefault="007711F7" w:rsidP="007711F7">
            <w:pPr>
              <w:tabs>
                <w:tab w:val="left" w:pos="0"/>
                <w:tab w:val="left" w:pos="630"/>
              </w:tabs>
              <w:spacing w:after="0"/>
              <w:ind w:left="194"/>
              <w:rPr>
                <w:szCs w:val="20"/>
              </w:rPr>
            </w:pPr>
            <w:r>
              <w:rPr>
                <w:szCs w:val="20"/>
              </w:rPr>
              <w:t xml:space="preserve">         </w:t>
            </w:r>
            <w:r w:rsidR="00B821C5" w:rsidRPr="0096764E">
              <w:rPr>
                <w:szCs w:val="20"/>
              </w:rPr>
              <w:t>(pareigos, vardas, pavardė, parašas)</w:t>
            </w:r>
          </w:p>
          <w:p w14:paraId="413DAC8A" w14:textId="77777777" w:rsidR="007711F7" w:rsidRDefault="007711F7" w:rsidP="007711F7">
            <w:pPr>
              <w:tabs>
                <w:tab w:val="left" w:pos="0"/>
                <w:tab w:val="left" w:pos="630"/>
                <w:tab w:val="left" w:pos="2581"/>
              </w:tabs>
              <w:spacing w:after="0"/>
              <w:ind w:left="0" w:firstLine="0"/>
              <w:rPr>
                <w:szCs w:val="20"/>
              </w:rPr>
            </w:pPr>
          </w:p>
          <w:p w14:paraId="003A84B2" w14:textId="77777777" w:rsidR="007711F7" w:rsidRDefault="007711F7" w:rsidP="007711F7">
            <w:pPr>
              <w:spacing w:after="0" w:line="240" w:lineRule="auto"/>
              <w:ind w:left="0" w:firstLine="0"/>
              <w:jc w:val="left"/>
              <w:rPr>
                <w:rFonts w:eastAsia="Times New Roman"/>
                <w:color w:val="auto"/>
                <w:szCs w:val="20"/>
                <w:lang w:eastAsia="en-US"/>
              </w:rPr>
            </w:pPr>
            <w:r w:rsidRPr="007711F7">
              <w:rPr>
                <w:rFonts w:eastAsia="Times New Roman"/>
                <w:color w:val="auto"/>
                <w:szCs w:val="20"/>
                <w:lang w:eastAsia="en-US"/>
              </w:rPr>
              <w:t>_____</w:t>
            </w:r>
            <w:r>
              <w:rPr>
                <w:rFonts w:eastAsia="Times New Roman"/>
                <w:color w:val="auto"/>
                <w:szCs w:val="20"/>
                <w:lang w:eastAsia="en-US"/>
              </w:rPr>
              <w:t>____________________________</w:t>
            </w:r>
          </w:p>
          <w:p w14:paraId="439DB800" w14:textId="65AC687C" w:rsidR="007711F7" w:rsidRPr="007711F7" w:rsidRDefault="007711F7" w:rsidP="007711F7">
            <w:pPr>
              <w:spacing w:after="0" w:line="240" w:lineRule="auto"/>
              <w:ind w:left="0" w:firstLine="0"/>
              <w:jc w:val="left"/>
              <w:rPr>
                <w:rFonts w:eastAsia="Times New Roman"/>
                <w:color w:val="auto"/>
                <w:szCs w:val="20"/>
                <w:lang w:eastAsia="en-US"/>
              </w:rPr>
            </w:pPr>
            <w:r>
              <w:rPr>
                <w:rFonts w:eastAsia="Times New Roman"/>
                <w:color w:val="auto"/>
                <w:szCs w:val="20"/>
                <w:lang w:eastAsia="en-US"/>
              </w:rPr>
              <w:t xml:space="preserve">         </w:t>
            </w:r>
            <w:r w:rsidRPr="007711F7">
              <w:rPr>
                <w:rFonts w:eastAsia="Times New Roman"/>
                <w:color w:val="auto"/>
                <w:szCs w:val="20"/>
                <w:lang w:eastAsia="en-US"/>
              </w:rPr>
              <w:t xml:space="preserve"> (sutarties pasirašymo data)</w:t>
            </w:r>
          </w:p>
        </w:tc>
        <w:tc>
          <w:tcPr>
            <w:tcW w:w="4645" w:type="dxa"/>
            <w:tcBorders>
              <w:top w:val="nil"/>
              <w:left w:val="nil"/>
              <w:bottom w:val="nil"/>
              <w:right w:val="nil"/>
            </w:tcBorders>
          </w:tcPr>
          <w:p w14:paraId="439DB801" w14:textId="237DF579" w:rsidR="00B821C5" w:rsidRPr="0096764E" w:rsidRDefault="005D599F" w:rsidP="007711F7">
            <w:pPr>
              <w:pStyle w:val="EndnoteText"/>
              <w:ind w:firstLine="0"/>
              <w:jc w:val="left"/>
              <w:rPr>
                <w:rFonts w:ascii="Arial" w:hAnsi="Arial" w:cs="Arial"/>
                <w:b/>
              </w:rPr>
            </w:pPr>
            <w:r>
              <w:rPr>
                <w:rFonts w:ascii="Arial" w:hAnsi="Arial" w:cs="Arial"/>
                <w:b/>
              </w:rPr>
              <w:t xml:space="preserve">   </w:t>
            </w:r>
            <w:r w:rsidR="00B821C5" w:rsidRPr="0096764E">
              <w:rPr>
                <w:rFonts w:ascii="Arial" w:hAnsi="Arial" w:cs="Arial"/>
                <w:b/>
              </w:rPr>
              <w:t>Pirkėjas</w:t>
            </w:r>
          </w:p>
          <w:p w14:paraId="439DB802" w14:textId="77777777" w:rsidR="00B821C5" w:rsidRPr="0096764E" w:rsidRDefault="00B821C5" w:rsidP="0096764E">
            <w:pPr>
              <w:pStyle w:val="EndnoteText"/>
              <w:ind w:left="194" w:firstLine="0"/>
              <w:jc w:val="left"/>
              <w:rPr>
                <w:rFonts w:ascii="Arial" w:hAnsi="Arial" w:cs="Arial"/>
                <w:b/>
              </w:rPr>
            </w:pPr>
          </w:p>
          <w:p w14:paraId="47E81423" w14:textId="323EEEEF" w:rsidR="007711F7" w:rsidRPr="007711F7" w:rsidRDefault="005D599F" w:rsidP="007711F7">
            <w:pPr>
              <w:spacing w:after="0" w:line="240" w:lineRule="auto"/>
              <w:ind w:left="0" w:firstLine="0"/>
              <w:rPr>
                <w:rFonts w:eastAsia="Times New Roman"/>
                <w:b/>
                <w:color w:val="auto"/>
                <w:szCs w:val="20"/>
                <w:lang w:eastAsia="en-US"/>
              </w:rPr>
            </w:pPr>
            <w:r>
              <w:rPr>
                <w:rFonts w:eastAsia="Times New Roman"/>
                <w:b/>
                <w:color w:val="auto"/>
                <w:szCs w:val="20"/>
                <w:lang w:eastAsia="en-US"/>
              </w:rPr>
              <w:t xml:space="preserve">    </w:t>
            </w:r>
            <w:r w:rsidR="007711F7" w:rsidRPr="007711F7">
              <w:rPr>
                <w:rFonts w:eastAsia="Times New Roman"/>
                <w:b/>
                <w:color w:val="auto"/>
                <w:szCs w:val="20"/>
                <w:lang w:eastAsia="en-US"/>
              </w:rPr>
              <w:t>UAB Technologijų ir inovacijų centras</w:t>
            </w:r>
          </w:p>
          <w:p w14:paraId="2D595A02" w14:textId="77777777" w:rsidR="007711F7" w:rsidRPr="007711F7" w:rsidRDefault="007711F7" w:rsidP="005D599F">
            <w:pPr>
              <w:spacing w:after="0"/>
              <w:ind w:left="284"/>
              <w:rPr>
                <w:szCs w:val="20"/>
              </w:rPr>
            </w:pPr>
            <w:r w:rsidRPr="007711F7">
              <w:rPr>
                <w:szCs w:val="20"/>
              </w:rPr>
              <w:t>A. Juozapavičiaus g. 13, Vilnius</w:t>
            </w:r>
          </w:p>
          <w:p w14:paraId="57DEC9A7" w14:textId="77777777" w:rsidR="007711F7" w:rsidRPr="007711F7" w:rsidRDefault="007711F7" w:rsidP="005D599F">
            <w:pPr>
              <w:spacing w:after="0"/>
              <w:ind w:left="284"/>
              <w:rPr>
                <w:szCs w:val="20"/>
              </w:rPr>
            </w:pPr>
            <w:r w:rsidRPr="007711F7">
              <w:rPr>
                <w:szCs w:val="20"/>
              </w:rPr>
              <w:t>Įmonės kodas: 303200016</w:t>
            </w:r>
          </w:p>
          <w:p w14:paraId="18EAFE16" w14:textId="77777777" w:rsidR="007711F7" w:rsidRPr="007711F7" w:rsidRDefault="007711F7" w:rsidP="005D599F">
            <w:pPr>
              <w:spacing w:after="0"/>
              <w:ind w:left="284"/>
              <w:rPr>
                <w:szCs w:val="20"/>
              </w:rPr>
            </w:pPr>
            <w:r w:rsidRPr="007711F7">
              <w:rPr>
                <w:szCs w:val="20"/>
              </w:rPr>
              <w:t xml:space="preserve">PVM kodas:  LT100008194913 </w:t>
            </w:r>
          </w:p>
          <w:p w14:paraId="4F2150DB" w14:textId="77777777" w:rsidR="002F3F90" w:rsidRDefault="002F3F90" w:rsidP="0096764E">
            <w:pPr>
              <w:tabs>
                <w:tab w:val="left" w:pos="0"/>
                <w:tab w:val="left" w:pos="630"/>
              </w:tabs>
              <w:spacing w:after="0"/>
              <w:ind w:left="194"/>
              <w:rPr>
                <w:szCs w:val="20"/>
              </w:rPr>
            </w:pPr>
          </w:p>
          <w:p w14:paraId="4C27C178" w14:textId="77777777" w:rsidR="002F3F90" w:rsidRDefault="002F3F90" w:rsidP="0096764E">
            <w:pPr>
              <w:tabs>
                <w:tab w:val="left" w:pos="0"/>
                <w:tab w:val="left" w:pos="630"/>
              </w:tabs>
              <w:spacing w:after="0"/>
              <w:ind w:left="194"/>
              <w:rPr>
                <w:szCs w:val="20"/>
              </w:rPr>
            </w:pPr>
          </w:p>
          <w:p w14:paraId="2C35F641" w14:textId="77777777" w:rsidR="002F3F90" w:rsidRDefault="002F3F90" w:rsidP="0096764E">
            <w:pPr>
              <w:tabs>
                <w:tab w:val="left" w:pos="0"/>
                <w:tab w:val="left" w:pos="630"/>
              </w:tabs>
              <w:spacing w:after="0"/>
              <w:ind w:left="194"/>
              <w:rPr>
                <w:szCs w:val="20"/>
              </w:rPr>
            </w:pPr>
          </w:p>
          <w:p w14:paraId="2D34F767" w14:textId="77777777" w:rsidR="002F3F90" w:rsidRDefault="002F3F90" w:rsidP="0096764E">
            <w:pPr>
              <w:tabs>
                <w:tab w:val="left" w:pos="0"/>
                <w:tab w:val="left" w:pos="630"/>
              </w:tabs>
              <w:spacing w:after="0"/>
              <w:ind w:left="194"/>
              <w:rPr>
                <w:szCs w:val="20"/>
              </w:rPr>
            </w:pPr>
          </w:p>
          <w:p w14:paraId="6403F173" w14:textId="77777777" w:rsidR="002F3F90" w:rsidRDefault="002F3F90" w:rsidP="0096764E">
            <w:pPr>
              <w:tabs>
                <w:tab w:val="left" w:pos="0"/>
                <w:tab w:val="left" w:pos="630"/>
              </w:tabs>
              <w:spacing w:after="0"/>
              <w:ind w:left="194"/>
              <w:rPr>
                <w:szCs w:val="20"/>
              </w:rPr>
            </w:pPr>
          </w:p>
          <w:p w14:paraId="0652AA1D" w14:textId="77777777" w:rsidR="002F3F90" w:rsidRDefault="002F3F90" w:rsidP="0096764E">
            <w:pPr>
              <w:tabs>
                <w:tab w:val="left" w:pos="0"/>
                <w:tab w:val="left" w:pos="630"/>
              </w:tabs>
              <w:spacing w:after="0"/>
              <w:ind w:left="194"/>
              <w:rPr>
                <w:szCs w:val="20"/>
              </w:rPr>
            </w:pPr>
          </w:p>
          <w:p w14:paraId="439DB80D" w14:textId="7134F786" w:rsidR="00B821C5" w:rsidRPr="0096764E" w:rsidRDefault="005D599F" w:rsidP="0096764E">
            <w:pPr>
              <w:tabs>
                <w:tab w:val="left" w:pos="0"/>
                <w:tab w:val="left" w:pos="630"/>
              </w:tabs>
              <w:spacing w:after="0"/>
              <w:ind w:left="194"/>
              <w:rPr>
                <w:szCs w:val="20"/>
              </w:rPr>
            </w:pPr>
            <w:r>
              <w:rPr>
                <w:szCs w:val="20"/>
              </w:rPr>
              <w:t xml:space="preserve">  </w:t>
            </w:r>
            <w:r w:rsidR="00B821C5" w:rsidRPr="0096764E">
              <w:rPr>
                <w:szCs w:val="20"/>
              </w:rPr>
              <w:t>_____________________________________</w:t>
            </w:r>
          </w:p>
          <w:p w14:paraId="439DB80E" w14:textId="77777777" w:rsidR="00B821C5" w:rsidRPr="0096764E" w:rsidRDefault="00B821C5" w:rsidP="0096764E">
            <w:pPr>
              <w:tabs>
                <w:tab w:val="left" w:pos="0"/>
                <w:tab w:val="left" w:pos="630"/>
              </w:tabs>
              <w:spacing w:after="0"/>
              <w:ind w:left="194"/>
              <w:jc w:val="center"/>
              <w:rPr>
                <w:szCs w:val="20"/>
              </w:rPr>
            </w:pPr>
            <w:r w:rsidRPr="0096764E">
              <w:rPr>
                <w:szCs w:val="20"/>
              </w:rPr>
              <w:t>(pareigos, vardas, pavardė, parašas)</w:t>
            </w:r>
          </w:p>
          <w:p w14:paraId="439DB80F" w14:textId="77777777" w:rsidR="00B821C5" w:rsidRPr="0096764E" w:rsidRDefault="00B821C5" w:rsidP="0096764E">
            <w:pPr>
              <w:tabs>
                <w:tab w:val="left" w:pos="0"/>
                <w:tab w:val="left" w:pos="630"/>
              </w:tabs>
              <w:spacing w:after="0"/>
              <w:ind w:left="194"/>
              <w:jc w:val="center"/>
              <w:rPr>
                <w:szCs w:val="20"/>
              </w:rPr>
            </w:pPr>
          </w:p>
          <w:p w14:paraId="30238AB9" w14:textId="1FA9BF57" w:rsidR="007711F7" w:rsidRPr="007711F7" w:rsidRDefault="005D599F" w:rsidP="007711F7">
            <w:pPr>
              <w:tabs>
                <w:tab w:val="left" w:pos="0"/>
                <w:tab w:val="left" w:pos="630"/>
              </w:tabs>
              <w:spacing w:after="0"/>
              <w:ind w:left="194"/>
              <w:rPr>
                <w:szCs w:val="20"/>
              </w:rPr>
            </w:pPr>
            <w:r>
              <w:rPr>
                <w:szCs w:val="20"/>
              </w:rPr>
              <w:t xml:space="preserve">  </w:t>
            </w:r>
            <w:r w:rsidR="007711F7" w:rsidRPr="007711F7">
              <w:rPr>
                <w:szCs w:val="20"/>
              </w:rPr>
              <w:t>_________</w:t>
            </w:r>
            <w:r w:rsidR="002F3F90">
              <w:rPr>
                <w:szCs w:val="20"/>
              </w:rPr>
              <w:t>2017-03-23</w:t>
            </w:r>
            <w:r w:rsidR="007711F7" w:rsidRPr="007711F7">
              <w:rPr>
                <w:szCs w:val="20"/>
              </w:rPr>
              <w:t>____________</w:t>
            </w:r>
          </w:p>
          <w:p w14:paraId="439DB811" w14:textId="5E8DB977" w:rsidR="00B821C5" w:rsidRPr="0096764E" w:rsidRDefault="007711F7" w:rsidP="007711F7">
            <w:pPr>
              <w:tabs>
                <w:tab w:val="left" w:pos="0"/>
                <w:tab w:val="left" w:pos="630"/>
              </w:tabs>
              <w:spacing w:after="0"/>
              <w:ind w:left="194"/>
              <w:rPr>
                <w:szCs w:val="20"/>
              </w:rPr>
            </w:pPr>
            <w:r w:rsidRPr="007711F7">
              <w:rPr>
                <w:szCs w:val="20"/>
              </w:rPr>
              <w:t xml:space="preserve">        (sutarties pasirašymo data)</w:t>
            </w:r>
          </w:p>
        </w:tc>
      </w:tr>
    </w:tbl>
    <w:p w14:paraId="51F0725F" w14:textId="77777777" w:rsidR="0096764E" w:rsidRDefault="0096764E" w:rsidP="0096764E">
      <w:pPr>
        <w:spacing w:after="0" w:line="259" w:lineRule="auto"/>
        <w:ind w:left="7991" w:firstLine="0"/>
        <w:jc w:val="left"/>
        <w:rPr>
          <w:szCs w:val="20"/>
        </w:rPr>
      </w:pPr>
    </w:p>
    <w:p w14:paraId="439DB813" w14:textId="77777777" w:rsidR="00B10F63" w:rsidRPr="0096764E" w:rsidRDefault="008C7537" w:rsidP="0096764E">
      <w:pPr>
        <w:spacing w:after="0" w:line="259" w:lineRule="auto"/>
        <w:ind w:left="7991" w:firstLine="0"/>
        <w:jc w:val="left"/>
        <w:rPr>
          <w:szCs w:val="20"/>
        </w:rPr>
      </w:pPr>
      <w:r w:rsidRPr="0096764E">
        <w:rPr>
          <w:szCs w:val="20"/>
        </w:rPr>
        <w:t xml:space="preserve"> </w:t>
      </w:r>
    </w:p>
    <w:p w14:paraId="439DB816" w14:textId="77777777" w:rsidR="005306AC" w:rsidRPr="0096764E" w:rsidRDefault="008C7537" w:rsidP="0096764E">
      <w:pPr>
        <w:spacing w:after="0" w:line="259" w:lineRule="auto"/>
        <w:jc w:val="center"/>
        <w:rPr>
          <w:szCs w:val="20"/>
        </w:rPr>
      </w:pPr>
      <w:r w:rsidRPr="0096764E">
        <w:rPr>
          <w:szCs w:val="20"/>
        </w:rPr>
        <w:t xml:space="preserve">2 </w:t>
      </w:r>
    </w:p>
    <w:p w14:paraId="439DB817" w14:textId="77777777" w:rsidR="005306AC" w:rsidRPr="0096764E" w:rsidRDefault="008C7537" w:rsidP="0096764E">
      <w:pPr>
        <w:spacing w:after="0" w:line="259" w:lineRule="auto"/>
        <w:ind w:left="70" w:firstLine="0"/>
        <w:jc w:val="left"/>
        <w:rPr>
          <w:szCs w:val="20"/>
        </w:rPr>
      </w:pPr>
      <w:r w:rsidRPr="0096764E">
        <w:rPr>
          <w:szCs w:val="20"/>
        </w:rPr>
        <w:t xml:space="preserve"> </w:t>
      </w:r>
    </w:p>
    <w:p w14:paraId="439DB818" w14:textId="77777777" w:rsidR="005306AC" w:rsidRPr="0096764E" w:rsidRDefault="008C7537" w:rsidP="0096764E">
      <w:pPr>
        <w:spacing w:after="0" w:line="259" w:lineRule="auto"/>
        <w:ind w:left="7991" w:firstLine="0"/>
        <w:jc w:val="left"/>
        <w:rPr>
          <w:szCs w:val="20"/>
        </w:rPr>
      </w:pPr>
      <w:r w:rsidRPr="0096764E">
        <w:rPr>
          <w:szCs w:val="20"/>
        </w:rPr>
        <w:lastRenderedPageBreak/>
        <w:t xml:space="preserve"> Priedas Nr. 1 </w:t>
      </w:r>
    </w:p>
    <w:p w14:paraId="439DB819" w14:textId="77777777" w:rsidR="005306AC" w:rsidRPr="0096764E" w:rsidRDefault="008C7537" w:rsidP="0096764E">
      <w:pPr>
        <w:spacing w:after="0" w:line="259" w:lineRule="auto"/>
        <w:ind w:left="7991" w:firstLine="0"/>
        <w:jc w:val="left"/>
        <w:rPr>
          <w:szCs w:val="20"/>
        </w:rPr>
      </w:pPr>
      <w:r w:rsidRPr="0096764E">
        <w:rPr>
          <w:szCs w:val="20"/>
        </w:rPr>
        <w:t xml:space="preserve"> </w:t>
      </w:r>
    </w:p>
    <w:p w14:paraId="439DB81A" w14:textId="77777777" w:rsidR="005306AC" w:rsidRPr="0096764E" w:rsidRDefault="008C7537" w:rsidP="0096764E">
      <w:pPr>
        <w:spacing w:after="0"/>
        <w:ind w:left="70" w:firstLine="720"/>
        <w:jc w:val="left"/>
        <w:rPr>
          <w:szCs w:val="20"/>
        </w:rPr>
      </w:pPr>
      <w:r w:rsidRPr="0096764E">
        <w:rPr>
          <w:b/>
          <w:szCs w:val="20"/>
        </w:rPr>
        <w:t xml:space="preserve">KONTAKTINIAI ADRESAI PRANEŠIMAMS SIŲSTI IR ASMENYS, ATSAKINGI UŽ SUTARTIES VYKDYMĄ </w:t>
      </w:r>
    </w:p>
    <w:p w14:paraId="439DB81B" w14:textId="77777777" w:rsidR="005306AC" w:rsidRPr="0096764E" w:rsidRDefault="008C7537" w:rsidP="0096764E">
      <w:pPr>
        <w:spacing w:after="0" w:line="259" w:lineRule="auto"/>
        <w:ind w:left="790" w:firstLine="0"/>
        <w:jc w:val="left"/>
        <w:rPr>
          <w:szCs w:val="20"/>
        </w:rPr>
      </w:pPr>
      <w:r w:rsidRPr="0096764E">
        <w:rPr>
          <w:b/>
          <w:szCs w:val="20"/>
        </w:rPr>
        <w:t xml:space="preserve"> </w:t>
      </w:r>
    </w:p>
    <w:p w14:paraId="439DB81C" w14:textId="77777777" w:rsidR="00B10F63" w:rsidRPr="0096764E" w:rsidRDefault="00B10F63" w:rsidP="0096764E">
      <w:pPr>
        <w:pStyle w:val="BodyTextIndent"/>
        <w:numPr>
          <w:ilvl w:val="0"/>
          <w:numId w:val="3"/>
        </w:numPr>
        <w:ind w:firstLine="1330"/>
        <w:rPr>
          <w:rFonts w:ascii="Arial" w:hAnsi="Arial" w:cs="Arial"/>
          <w:b/>
          <w:sz w:val="20"/>
        </w:rPr>
      </w:pPr>
      <w:r w:rsidRPr="0096764E">
        <w:rPr>
          <w:rFonts w:ascii="Arial" w:hAnsi="Arial" w:cs="Arial"/>
          <w:b/>
          <w:sz w:val="20"/>
        </w:rPr>
        <w:t>PRANEŠIMAI (Sutarties BD</w:t>
      </w:r>
      <w:r w:rsidRPr="0096764E">
        <w:rPr>
          <w:rFonts w:ascii="Arial" w:hAnsi="Arial" w:cs="Arial"/>
          <w:b/>
          <w:bCs/>
          <w:sz w:val="20"/>
        </w:rPr>
        <w:t xml:space="preserve"> </w:t>
      </w:r>
      <w:r w:rsidRPr="0096764E">
        <w:rPr>
          <w:rFonts w:ascii="Arial" w:hAnsi="Arial" w:cs="Arial"/>
          <w:b/>
          <w:sz w:val="20"/>
        </w:rPr>
        <w:t>18.4 punktas)</w:t>
      </w:r>
    </w:p>
    <w:p w14:paraId="439DB81D" w14:textId="7781D79D" w:rsidR="00B10F63" w:rsidRDefault="00B10F63" w:rsidP="007711F7">
      <w:pPr>
        <w:numPr>
          <w:ilvl w:val="1"/>
          <w:numId w:val="3"/>
        </w:numPr>
        <w:tabs>
          <w:tab w:val="left" w:pos="567"/>
        </w:tabs>
        <w:spacing w:after="0" w:line="240" w:lineRule="auto"/>
        <w:ind w:left="0" w:firstLine="0"/>
        <w:jc w:val="left"/>
        <w:rPr>
          <w:rFonts w:eastAsia="Times New Roman"/>
          <w:color w:val="auto"/>
          <w:szCs w:val="20"/>
          <w:lang w:eastAsia="en-US"/>
        </w:rPr>
      </w:pPr>
      <w:r w:rsidRPr="0096764E">
        <w:rPr>
          <w:rFonts w:eastAsia="Times New Roman"/>
          <w:color w:val="auto"/>
          <w:szCs w:val="20"/>
          <w:lang w:eastAsia="en-US"/>
        </w:rPr>
        <w:t xml:space="preserve">Pirkėjo kontaktiniai adresai pranešimams siųsti: adresas – </w:t>
      </w:r>
    </w:p>
    <w:p w14:paraId="07F8F84B" w14:textId="77777777" w:rsidR="002F3F90" w:rsidRPr="007711F7" w:rsidRDefault="002F3F90" w:rsidP="00387B2B">
      <w:pPr>
        <w:tabs>
          <w:tab w:val="left" w:pos="567"/>
        </w:tabs>
        <w:spacing w:after="0" w:line="240" w:lineRule="auto"/>
        <w:ind w:left="1080" w:firstLine="0"/>
        <w:jc w:val="left"/>
        <w:rPr>
          <w:rFonts w:eastAsia="Times New Roman"/>
          <w:color w:val="auto"/>
          <w:szCs w:val="20"/>
          <w:lang w:eastAsia="en-US"/>
        </w:rPr>
      </w:pPr>
    </w:p>
    <w:p w14:paraId="179ACF13" w14:textId="62E8CFFC" w:rsidR="002F3F90" w:rsidRDefault="00B10F63" w:rsidP="0096764E">
      <w:pPr>
        <w:numPr>
          <w:ilvl w:val="1"/>
          <w:numId w:val="3"/>
        </w:numPr>
        <w:tabs>
          <w:tab w:val="left" w:pos="567"/>
        </w:tabs>
        <w:spacing w:after="0" w:line="240" w:lineRule="auto"/>
        <w:ind w:left="0" w:firstLine="0"/>
        <w:jc w:val="left"/>
        <w:rPr>
          <w:rFonts w:eastAsia="Times New Roman"/>
          <w:color w:val="auto"/>
          <w:szCs w:val="20"/>
          <w:lang w:eastAsia="en-US"/>
        </w:rPr>
      </w:pPr>
      <w:r w:rsidRPr="0096764E">
        <w:rPr>
          <w:rFonts w:eastAsia="Times New Roman"/>
          <w:color w:val="auto"/>
          <w:szCs w:val="20"/>
          <w:lang w:eastAsia="en-US"/>
        </w:rPr>
        <w:t xml:space="preserve">Tiekėjo kontaktiniai adresai pranešimams siųsti: adresas – </w:t>
      </w:r>
    </w:p>
    <w:p w14:paraId="053EA304" w14:textId="77777777" w:rsidR="002F3F90" w:rsidRDefault="002F3F90" w:rsidP="00387B2B">
      <w:pPr>
        <w:pStyle w:val="ListParagraph"/>
      </w:pPr>
    </w:p>
    <w:p w14:paraId="439DB81E" w14:textId="187FF075" w:rsidR="00B10F63" w:rsidRPr="0096764E" w:rsidRDefault="00B10F63" w:rsidP="00387B2B">
      <w:pPr>
        <w:tabs>
          <w:tab w:val="left" w:pos="567"/>
        </w:tabs>
        <w:spacing w:after="0" w:line="240" w:lineRule="auto"/>
        <w:ind w:left="0" w:firstLine="0"/>
        <w:jc w:val="left"/>
        <w:rPr>
          <w:rFonts w:eastAsia="Times New Roman"/>
          <w:color w:val="auto"/>
          <w:szCs w:val="20"/>
          <w:lang w:eastAsia="en-US"/>
        </w:rPr>
      </w:pPr>
    </w:p>
    <w:p w14:paraId="439DB81F" w14:textId="77777777" w:rsidR="00B10F63" w:rsidRPr="0096764E" w:rsidRDefault="00B10F63" w:rsidP="0096764E">
      <w:pPr>
        <w:tabs>
          <w:tab w:val="left" w:pos="567"/>
        </w:tabs>
        <w:spacing w:after="0" w:line="240" w:lineRule="auto"/>
        <w:ind w:left="0" w:firstLine="0"/>
        <w:rPr>
          <w:rFonts w:eastAsia="Times New Roman"/>
          <w:color w:val="auto"/>
          <w:szCs w:val="20"/>
          <w:lang w:eastAsia="en-US"/>
        </w:rPr>
      </w:pPr>
    </w:p>
    <w:p w14:paraId="439DB820" w14:textId="77777777" w:rsidR="00B10F63" w:rsidRPr="0096764E" w:rsidRDefault="00B10F63" w:rsidP="0096764E">
      <w:pPr>
        <w:numPr>
          <w:ilvl w:val="0"/>
          <w:numId w:val="3"/>
        </w:numPr>
        <w:tabs>
          <w:tab w:val="left" w:pos="567"/>
        </w:tabs>
        <w:spacing w:after="0" w:line="240" w:lineRule="auto"/>
        <w:ind w:left="0" w:firstLine="0"/>
        <w:jc w:val="center"/>
        <w:rPr>
          <w:rFonts w:eastAsia="Times New Roman"/>
          <w:b/>
          <w:color w:val="auto"/>
          <w:szCs w:val="20"/>
          <w:lang w:eastAsia="en-US"/>
        </w:rPr>
      </w:pPr>
      <w:r w:rsidRPr="0096764E">
        <w:rPr>
          <w:rFonts w:eastAsia="Times New Roman"/>
          <w:b/>
          <w:color w:val="auto"/>
          <w:szCs w:val="20"/>
          <w:lang w:eastAsia="en-US"/>
        </w:rPr>
        <w:t>KONTAKTINIAI ASMENYS (Sutarties BD 18.5 punktas)</w:t>
      </w:r>
    </w:p>
    <w:p w14:paraId="439DB821" w14:textId="5B0B6439" w:rsidR="00B10F63" w:rsidRPr="00C07A35" w:rsidRDefault="00B10F63" w:rsidP="00C07A35">
      <w:pPr>
        <w:numPr>
          <w:ilvl w:val="1"/>
          <w:numId w:val="3"/>
        </w:numPr>
        <w:tabs>
          <w:tab w:val="left" w:pos="567"/>
        </w:tabs>
        <w:spacing w:after="0" w:line="240" w:lineRule="auto"/>
        <w:ind w:left="0" w:firstLine="0"/>
        <w:jc w:val="left"/>
        <w:rPr>
          <w:rFonts w:eastAsia="Times New Roman"/>
          <w:color w:val="auto"/>
          <w:szCs w:val="20"/>
          <w:lang w:eastAsia="en-US"/>
        </w:rPr>
      </w:pPr>
      <w:r w:rsidRPr="00C07A35">
        <w:rPr>
          <w:rFonts w:eastAsia="Times New Roman"/>
          <w:color w:val="auto"/>
          <w:szCs w:val="20"/>
          <w:lang w:eastAsia="en-US"/>
        </w:rPr>
        <w:t xml:space="preserve">Pirkėjo atstovų, kurie bus atsakingi už šios Sutarties vykdymą, kontaktai: </w:t>
      </w:r>
      <w:r w:rsidR="002F3F90">
        <w:rPr>
          <w:bCs/>
          <w:color w:val="444444"/>
          <w:szCs w:val="20"/>
        </w:rPr>
        <w:t xml:space="preserve">   </w:t>
      </w:r>
      <w:r w:rsidRPr="00C07A35">
        <w:rPr>
          <w:rFonts w:eastAsia="Times New Roman"/>
          <w:color w:val="auto"/>
          <w:szCs w:val="20"/>
          <w:lang w:eastAsia="en-US"/>
        </w:rPr>
        <w:t>.</w:t>
      </w:r>
    </w:p>
    <w:p w14:paraId="439DB822" w14:textId="108E37FF" w:rsidR="00B10F63" w:rsidRPr="0096764E" w:rsidRDefault="00B10F63" w:rsidP="00C07A35">
      <w:pPr>
        <w:numPr>
          <w:ilvl w:val="1"/>
          <w:numId w:val="3"/>
        </w:numPr>
        <w:tabs>
          <w:tab w:val="left" w:pos="567"/>
        </w:tabs>
        <w:spacing w:after="0" w:line="240" w:lineRule="auto"/>
        <w:ind w:left="0" w:firstLine="0"/>
        <w:jc w:val="left"/>
        <w:rPr>
          <w:rFonts w:eastAsia="Times New Roman"/>
          <w:color w:val="auto"/>
          <w:szCs w:val="20"/>
          <w:lang w:eastAsia="en-US"/>
        </w:rPr>
      </w:pPr>
      <w:r w:rsidRPr="00C07A35">
        <w:rPr>
          <w:rFonts w:eastAsia="Times New Roman"/>
          <w:color w:val="auto"/>
          <w:szCs w:val="20"/>
          <w:lang w:eastAsia="en-US"/>
        </w:rPr>
        <w:t xml:space="preserve">Tiekėjo atstovų, kurie bus atsakingi už šios Sutarties vykdymą, kontaktai: </w:t>
      </w:r>
      <w:r w:rsidR="002F3F90">
        <w:rPr>
          <w:rFonts w:eastAsia="Times New Roman"/>
          <w:color w:val="auto"/>
          <w:szCs w:val="20"/>
          <w:lang w:eastAsia="en-US"/>
        </w:rPr>
        <w:t xml:space="preserve">     </w:t>
      </w:r>
    </w:p>
    <w:p w14:paraId="439DB84E" w14:textId="77777777" w:rsidR="005306AC" w:rsidRDefault="005306AC" w:rsidP="0096764E">
      <w:pPr>
        <w:pStyle w:val="Heading1"/>
        <w:tabs>
          <w:tab w:val="center" w:pos="2563"/>
          <w:tab w:val="center" w:pos="4904"/>
        </w:tabs>
        <w:spacing w:after="0"/>
        <w:ind w:left="0" w:firstLine="0"/>
        <w:jc w:val="left"/>
        <w:rPr>
          <w:szCs w:val="20"/>
        </w:rPr>
      </w:pPr>
    </w:p>
    <w:p w14:paraId="31A9DF1C" w14:textId="77777777" w:rsidR="007711F7" w:rsidRDefault="007711F7" w:rsidP="007711F7"/>
    <w:p w14:paraId="5CE10D83" w14:textId="77777777" w:rsidR="007711F7" w:rsidRDefault="007711F7" w:rsidP="007711F7"/>
    <w:tbl>
      <w:tblPr>
        <w:tblStyle w:val="TableGrid"/>
        <w:tblW w:w="9741" w:type="dxa"/>
        <w:tblInd w:w="0" w:type="dxa"/>
        <w:tblCellMar>
          <w:top w:w="33" w:type="dxa"/>
        </w:tblCellMar>
        <w:tblLook w:val="04A0" w:firstRow="1" w:lastRow="0" w:firstColumn="1" w:lastColumn="0" w:noHBand="0" w:noVBand="1"/>
      </w:tblPr>
      <w:tblGrid>
        <w:gridCol w:w="5096"/>
        <w:gridCol w:w="4645"/>
      </w:tblGrid>
      <w:tr w:rsidR="005D599F" w:rsidRPr="0096764E" w14:paraId="70351411" w14:textId="77777777" w:rsidTr="005D599F">
        <w:trPr>
          <w:trHeight w:val="4847"/>
        </w:trPr>
        <w:tc>
          <w:tcPr>
            <w:tcW w:w="5096" w:type="dxa"/>
            <w:tcBorders>
              <w:top w:val="nil"/>
              <w:left w:val="nil"/>
              <w:bottom w:val="nil"/>
              <w:right w:val="nil"/>
            </w:tcBorders>
          </w:tcPr>
          <w:p w14:paraId="7F2AC8C7" w14:textId="77777777" w:rsidR="005D599F" w:rsidRPr="0096764E" w:rsidRDefault="005D599F" w:rsidP="005D599F">
            <w:pPr>
              <w:spacing w:after="0"/>
              <w:ind w:left="284"/>
              <w:rPr>
                <w:b/>
                <w:szCs w:val="20"/>
              </w:rPr>
            </w:pPr>
            <w:r w:rsidRPr="0096764E">
              <w:rPr>
                <w:b/>
                <w:szCs w:val="20"/>
              </w:rPr>
              <w:t>Tiekėjas</w:t>
            </w:r>
          </w:p>
          <w:p w14:paraId="27656A8A" w14:textId="77777777" w:rsidR="005D599F" w:rsidRPr="0096764E" w:rsidRDefault="005D599F" w:rsidP="005D599F">
            <w:pPr>
              <w:spacing w:after="0"/>
              <w:ind w:left="284"/>
              <w:rPr>
                <w:b/>
                <w:szCs w:val="20"/>
              </w:rPr>
            </w:pPr>
          </w:p>
          <w:p w14:paraId="78B4E780" w14:textId="77777777" w:rsidR="005D599F" w:rsidRPr="0096764E" w:rsidRDefault="005D599F" w:rsidP="005D599F">
            <w:pPr>
              <w:spacing w:after="0"/>
              <w:ind w:left="284"/>
              <w:rPr>
                <w:b/>
                <w:szCs w:val="20"/>
              </w:rPr>
            </w:pPr>
            <w:r w:rsidRPr="0096764E">
              <w:rPr>
                <w:b/>
                <w:szCs w:val="20"/>
              </w:rPr>
              <w:t xml:space="preserve">UAB REO </w:t>
            </w:r>
            <w:proofErr w:type="spellStart"/>
            <w:r w:rsidRPr="0096764E">
              <w:rPr>
                <w:b/>
                <w:szCs w:val="20"/>
              </w:rPr>
              <w:t>Investment</w:t>
            </w:r>
            <w:proofErr w:type="spellEnd"/>
          </w:p>
          <w:p w14:paraId="4F22229E" w14:textId="77777777" w:rsidR="005D599F" w:rsidRPr="0096764E" w:rsidRDefault="005D599F" w:rsidP="005D599F">
            <w:pPr>
              <w:spacing w:after="0"/>
              <w:ind w:left="284"/>
              <w:rPr>
                <w:szCs w:val="20"/>
              </w:rPr>
            </w:pPr>
            <w:r w:rsidRPr="0096764E">
              <w:rPr>
                <w:szCs w:val="20"/>
              </w:rPr>
              <w:t>Jurbarko g. 2, Kaunas LT-47183</w:t>
            </w:r>
          </w:p>
          <w:p w14:paraId="6B96F0D2" w14:textId="77777777" w:rsidR="005D599F" w:rsidRPr="0096764E" w:rsidRDefault="005D599F" w:rsidP="005D599F">
            <w:pPr>
              <w:tabs>
                <w:tab w:val="left" w:pos="0"/>
              </w:tabs>
              <w:spacing w:after="0"/>
              <w:ind w:left="284"/>
              <w:rPr>
                <w:szCs w:val="20"/>
              </w:rPr>
            </w:pPr>
            <w:r w:rsidRPr="0096764E">
              <w:rPr>
                <w:szCs w:val="20"/>
              </w:rPr>
              <w:t>Įmonės kodas: 301142728</w:t>
            </w:r>
          </w:p>
          <w:p w14:paraId="18A197EF" w14:textId="77777777" w:rsidR="005D599F" w:rsidRPr="0096764E" w:rsidRDefault="005D599F" w:rsidP="005D599F">
            <w:pPr>
              <w:tabs>
                <w:tab w:val="left" w:pos="0"/>
              </w:tabs>
              <w:spacing w:after="0"/>
              <w:ind w:left="284"/>
              <w:rPr>
                <w:szCs w:val="20"/>
              </w:rPr>
            </w:pPr>
            <w:r w:rsidRPr="0096764E">
              <w:rPr>
                <w:szCs w:val="20"/>
              </w:rPr>
              <w:t>PVM kodas:  LT100004839915</w:t>
            </w:r>
          </w:p>
          <w:p w14:paraId="29921E98" w14:textId="77777777" w:rsidR="005D599F" w:rsidRDefault="005D599F" w:rsidP="005D599F">
            <w:pPr>
              <w:tabs>
                <w:tab w:val="left" w:pos="0"/>
                <w:tab w:val="left" w:pos="630"/>
                <w:tab w:val="left" w:pos="2581"/>
              </w:tabs>
              <w:spacing w:after="0"/>
              <w:ind w:left="0" w:firstLine="0"/>
              <w:rPr>
                <w:szCs w:val="20"/>
              </w:rPr>
            </w:pPr>
          </w:p>
          <w:p w14:paraId="330AA5EC" w14:textId="77777777" w:rsidR="002F3F90" w:rsidRDefault="002F3F90" w:rsidP="005D599F">
            <w:pPr>
              <w:tabs>
                <w:tab w:val="left" w:pos="0"/>
                <w:tab w:val="left" w:pos="630"/>
                <w:tab w:val="left" w:pos="2581"/>
              </w:tabs>
              <w:spacing w:after="0"/>
              <w:ind w:left="0" w:firstLine="0"/>
              <w:rPr>
                <w:szCs w:val="20"/>
              </w:rPr>
            </w:pPr>
          </w:p>
          <w:p w14:paraId="3A8C2D25" w14:textId="77777777" w:rsidR="002F3F90" w:rsidRDefault="002F3F90" w:rsidP="005D599F">
            <w:pPr>
              <w:tabs>
                <w:tab w:val="left" w:pos="0"/>
                <w:tab w:val="left" w:pos="630"/>
                <w:tab w:val="left" w:pos="2581"/>
              </w:tabs>
              <w:spacing w:after="0"/>
              <w:ind w:left="0" w:firstLine="0"/>
              <w:rPr>
                <w:szCs w:val="20"/>
              </w:rPr>
            </w:pPr>
          </w:p>
          <w:p w14:paraId="2EACB930" w14:textId="77777777" w:rsidR="002F3F90" w:rsidRDefault="002F3F90" w:rsidP="005D599F">
            <w:pPr>
              <w:tabs>
                <w:tab w:val="left" w:pos="0"/>
                <w:tab w:val="left" w:pos="630"/>
                <w:tab w:val="left" w:pos="2581"/>
              </w:tabs>
              <w:spacing w:after="0"/>
              <w:ind w:left="0" w:firstLine="0"/>
              <w:rPr>
                <w:szCs w:val="20"/>
              </w:rPr>
            </w:pPr>
          </w:p>
          <w:p w14:paraId="3D18F180" w14:textId="04808874" w:rsidR="005D599F" w:rsidRPr="007711F7" w:rsidRDefault="005D599F" w:rsidP="005D599F">
            <w:pPr>
              <w:spacing w:after="0" w:line="240" w:lineRule="auto"/>
              <w:ind w:left="0" w:firstLine="0"/>
              <w:jc w:val="left"/>
              <w:rPr>
                <w:rFonts w:eastAsia="Times New Roman"/>
                <w:color w:val="auto"/>
                <w:szCs w:val="20"/>
                <w:lang w:eastAsia="en-US"/>
              </w:rPr>
            </w:pPr>
          </w:p>
        </w:tc>
        <w:tc>
          <w:tcPr>
            <w:tcW w:w="4645" w:type="dxa"/>
            <w:tcBorders>
              <w:top w:val="nil"/>
              <w:left w:val="nil"/>
              <w:bottom w:val="nil"/>
              <w:right w:val="nil"/>
            </w:tcBorders>
          </w:tcPr>
          <w:p w14:paraId="0FCE5371" w14:textId="4E268F4C" w:rsidR="005D599F" w:rsidRPr="0096764E" w:rsidRDefault="005D599F" w:rsidP="005D599F">
            <w:pPr>
              <w:pStyle w:val="EndnoteText"/>
              <w:ind w:firstLine="0"/>
              <w:jc w:val="left"/>
              <w:rPr>
                <w:rFonts w:ascii="Arial" w:hAnsi="Arial" w:cs="Arial"/>
                <w:b/>
              </w:rPr>
            </w:pPr>
            <w:r>
              <w:rPr>
                <w:rFonts w:ascii="Arial" w:hAnsi="Arial" w:cs="Arial"/>
                <w:b/>
              </w:rPr>
              <w:t xml:space="preserve">  </w:t>
            </w:r>
            <w:r w:rsidRPr="0096764E">
              <w:rPr>
                <w:rFonts w:ascii="Arial" w:hAnsi="Arial" w:cs="Arial"/>
                <w:b/>
              </w:rPr>
              <w:t>Pirkėjas</w:t>
            </w:r>
          </w:p>
          <w:p w14:paraId="7963D536" w14:textId="77777777" w:rsidR="005D599F" w:rsidRPr="0096764E" w:rsidRDefault="005D599F" w:rsidP="005D599F">
            <w:pPr>
              <w:pStyle w:val="EndnoteText"/>
              <w:ind w:left="194" w:firstLine="0"/>
              <w:jc w:val="left"/>
              <w:rPr>
                <w:rFonts w:ascii="Arial" w:hAnsi="Arial" w:cs="Arial"/>
                <w:b/>
              </w:rPr>
            </w:pPr>
          </w:p>
          <w:p w14:paraId="05F77D8B" w14:textId="77777777" w:rsidR="005D599F" w:rsidRPr="007711F7" w:rsidRDefault="005D599F" w:rsidP="005D599F">
            <w:pPr>
              <w:spacing w:after="0" w:line="240" w:lineRule="auto"/>
              <w:ind w:left="0" w:firstLine="0"/>
              <w:rPr>
                <w:rFonts w:eastAsia="Times New Roman"/>
                <w:b/>
                <w:color w:val="auto"/>
                <w:szCs w:val="20"/>
                <w:lang w:eastAsia="en-US"/>
              </w:rPr>
            </w:pPr>
            <w:r>
              <w:rPr>
                <w:rFonts w:eastAsia="Times New Roman"/>
                <w:b/>
                <w:color w:val="auto"/>
                <w:szCs w:val="20"/>
                <w:lang w:eastAsia="en-US"/>
              </w:rPr>
              <w:t xml:space="preserve">   </w:t>
            </w:r>
            <w:r w:rsidRPr="007711F7">
              <w:rPr>
                <w:rFonts w:eastAsia="Times New Roman"/>
                <w:b/>
                <w:color w:val="auto"/>
                <w:szCs w:val="20"/>
                <w:lang w:eastAsia="en-US"/>
              </w:rPr>
              <w:t>UAB Technologijų ir inovacijų centras</w:t>
            </w:r>
          </w:p>
          <w:p w14:paraId="0297F9F8" w14:textId="77777777" w:rsidR="005D599F" w:rsidRPr="007711F7" w:rsidRDefault="005D599F" w:rsidP="005D599F">
            <w:pPr>
              <w:spacing w:after="0"/>
              <w:ind w:left="284"/>
              <w:rPr>
                <w:szCs w:val="20"/>
              </w:rPr>
            </w:pPr>
            <w:r w:rsidRPr="007711F7">
              <w:rPr>
                <w:szCs w:val="20"/>
              </w:rPr>
              <w:t>A. Juozapavičiaus g. 13, Vilnius</w:t>
            </w:r>
          </w:p>
          <w:p w14:paraId="1B5D429D" w14:textId="77777777" w:rsidR="005D599F" w:rsidRPr="007711F7" w:rsidRDefault="005D599F" w:rsidP="005D599F">
            <w:pPr>
              <w:spacing w:after="0"/>
              <w:ind w:left="284"/>
              <w:rPr>
                <w:szCs w:val="20"/>
              </w:rPr>
            </w:pPr>
            <w:r w:rsidRPr="007711F7">
              <w:rPr>
                <w:szCs w:val="20"/>
              </w:rPr>
              <w:t>Įmonės kodas: 303200016</w:t>
            </w:r>
          </w:p>
          <w:p w14:paraId="63D13842" w14:textId="77777777" w:rsidR="005D599F" w:rsidRPr="007711F7" w:rsidRDefault="005D599F" w:rsidP="005D599F">
            <w:pPr>
              <w:spacing w:after="0"/>
              <w:ind w:left="284"/>
              <w:rPr>
                <w:szCs w:val="20"/>
              </w:rPr>
            </w:pPr>
            <w:r w:rsidRPr="007711F7">
              <w:rPr>
                <w:szCs w:val="20"/>
              </w:rPr>
              <w:t xml:space="preserve">PVM kodas:  LT100008194913 </w:t>
            </w:r>
          </w:p>
          <w:p w14:paraId="7C4D1FB3" w14:textId="77777777" w:rsidR="005D599F" w:rsidRDefault="005D599F" w:rsidP="005D599F">
            <w:pPr>
              <w:tabs>
                <w:tab w:val="left" w:pos="0"/>
                <w:tab w:val="left" w:pos="630"/>
              </w:tabs>
              <w:spacing w:after="0"/>
              <w:ind w:left="194"/>
              <w:rPr>
                <w:szCs w:val="20"/>
              </w:rPr>
            </w:pPr>
          </w:p>
          <w:p w14:paraId="35C6134F" w14:textId="77777777" w:rsidR="002F3F90" w:rsidRDefault="002F3F90" w:rsidP="005D599F">
            <w:pPr>
              <w:tabs>
                <w:tab w:val="left" w:pos="0"/>
                <w:tab w:val="left" w:pos="630"/>
              </w:tabs>
              <w:spacing w:after="0"/>
              <w:ind w:left="194"/>
              <w:rPr>
                <w:szCs w:val="20"/>
              </w:rPr>
            </w:pPr>
          </w:p>
          <w:p w14:paraId="0ADF8C27" w14:textId="77777777" w:rsidR="002F3F90" w:rsidRDefault="002F3F90" w:rsidP="005D599F">
            <w:pPr>
              <w:tabs>
                <w:tab w:val="left" w:pos="0"/>
                <w:tab w:val="left" w:pos="630"/>
              </w:tabs>
              <w:spacing w:after="0"/>
              <w:ind w:left="194"/>
              <w:rPr>
                <w:szCs w:val="20"/>
              </w:rPr>
            </w:pPr>
          </w:p>
          <w:p w14:paraId="62A85E43" w14:textId="51FF8063" w:rsidR="002F3F90" w:rsidRPr="0096764E" w:rsidRDefault="002F3F90" w:rsidP="005D599F">
            <w:pPr>
              <w:tabs>
                <w:tab w:val="left" w:pos="0"/>
                <w:tab w:val="left" w:pos="630"/>
              </w:tabs>
              <w:spacing w:after="0"/>
              <w:ind w:left="194"/>
              <w:rPr>
                <w:szCs w:val="20"/>
              </w:rPr>
            </w:pPr>
          </w:p>
        </w:tc>
      </w:tr>
    </w:tbl>
    <w:p w14:paraId="40D03A59" w14:textId="77777777" w:rsidR="007711F7" w:rsidRPr="007711F7" w:rsidRDefault="007711F7" w:rsidP="007711F7"/>
    <w:p w14:paraId="439DB84F" w14:textId="77777777" w:rsidR="00B10F63" w:rsidRPr="0096764E" w:rsidRDefault="00B10F63" w:rsidP="0096764E">
      <w:pPr>
        <w:spacing w:after="0"/>
        <w:rPr>
          <w:szCs w:val="20"/>
        </w:rPr>
      </w:pPr>
    </w:p>
    <w:p w14:paraId="439DB850" w14:textId="77777777" w:rsidR="00B10F63" w:rsidRPr="0096764E" w:rsidRDefault="00B10F63" w:rsidP="0096764E">
      <w:pPr>
        <w:spacing w:after="0"/>
        <w:rPr>
          <w:szCs w:val="20"/>
        </w:rPr>
      </w:pPr>
    </w:p>
    <w:p w14:paraId="439DB851" w14:textId="77777777" w:rsidR="00B10F63" w:rsidRPr="0096764E" w:rsidRDefault="00B10F63" w:rsidP="0096764E">
      <w:pPr>
        <w:spacing w:after="0"/>
        <w:rPr>
          <w:szCs w:val="20"/>
        </w:rPr>
      </w:pPr>
    </w:p>
    <w:p w14:paraId="439DB852" w14:textId="77777777" w:rsidR="00B10F63" w:rsidRPr="0096764E" w:rsidRDefault="00B10F63" w:rsidP="0096764E">
      <w:pPr>
        <w:spacing w:after="0"/>
        <w:rPr>
          <w:szCs w:val="20"/>
        </w:rPr>
      </w:pPr>
    </w:p>
    <w:p w14:paraId="439DB853" w14:textId="77777777" w:rsidR="00B10F63" w:rsidRPr="0096764E" w:rsidRDefault="00B10F63" w:rsidP="0096764E">
      <w:pPr>
        <w:spacing w:after="0"/>
        <w:rPr>
          <w:szCs w:val="20"/>
        </w:rPr>
      </w:pPr>
    </w:p>
    <w:p w14:paraId="439DB854" w14:textId="77777777" w:rsidR="00B10F63" w:rsidRPr="0096764E" w:rsidRDefault="00B10F63" w:rsidP="0096764E">
      <w:pPr>
        <w:spacing w:after="0"/>
        <w:rPr>
          <w:szCs w:val="20"/>
        </w:rPr>
      </w:pPr>
    </w:p>
    <w:p w14:paraId="439DB855" w14:textId="77777777" w:rsidR="00B10F63" w:rsidRPr="0096764E" w:rsidRDefault="00B10F63" w:rsidP="0096764E">
      <w:pPr>
        <w:spacing w:after="0"/>
        <w:rPr>
          <w:szCs w:val="20"/>
        </w:rPr>
      </w:pPr>
    </w:p>
    <w:p w14:paraId="439DB856" w14:textId="77777777" w:rsidR="00B10F63" w:rsidRDefault="00B10F63" w:rsidP="0096764E">
      <w:pPr>
        <w:spacing w:after="0"/>
        <w:rPr>
          <w:ins w:id="0" w:author="Marija Grušienė" w:date="2017-03-29T15:24:00Z"/>
          <w:szCs w:val="20"/>
        </w:rPr>
      </w:pPr>
    </w:p>
    <w:p w14:paraId="319DE57E" w14:textId="77777777" w:rsidR="00387B2B" w:rsidRDefault="00387B2B" w:rsidP="0096764E">
      <w:pPr>
        <w:spacing w:after="0"/>
        <w:rPr>
          <w:ins w:id="1" w:author="Marija Grušienė" w:date="2017-03-29T15:24:00Z"/>
          <w:szCs w:val="20"/>
        </w:rPr>
      </w:pPr>
    </w:p>
    <w:p w14:paraId="1179D6BD" w14:textId="77777777" w:rsidR="00387B2B" w:rsidRDefault="00387B2B" w:rsidP="0096764E">
      <w:pPr>
        <w:spacing w:after="0"/>
        <w:rPr>
          <w:ins w:id="2" w:author="Marija Grušienė" w:date="2017-03-29T15:24:00Z"/>
          <w:szCs w:val="20"/>
        </w:rPr>
      </w:pPr>
    </w:p>
    <w:p w14:paraId="0A2FBA79" w14:textId="77777777" w:rsidR="00387B2B" w:rsidRPr="0096764E" w:rsidRDefault="00387B2B" w:rsidP="0096764E">
      <w:pPr>
        <w:spacing w:after="0"/>
        <w:rPr>
          <w:szCs w:val="20"/>
        </w:rPr>
      </w:pPr>
      <w:bookmarkStart w:id="3" w:name="_GoBack"/>
      <w:bookmarkEnd w:id="3"/>
    </w:p>
    <w:p w14:paraId="439DB857" w14:textId="77777777" w:rsidR="00B10F63" w:rsidRPr="0096764E" w:rsidRDefault="00B10F63" w:rsidP="0096764E">
      <w:pPr>
        <w:spacing w:after="0"/>
        <w:rPr>
          <w:szCs w:val="20"/>
        </w:rPr>
      </w:pPr>
    </w:p>
    <w:p w14:paraId="439DB858" w14:textId="77777777" w:rsidR="00B10F63" w:rsidRDefault="00B10F63" w:rsidP="0096764E">
      <w:pPr>
        <w:spacing w:after="0"/>
        <w:rPr>
          <w:szCs w:val="20"/>
        </w:rPr>
      </w:pPr>
    </w:p>
    <w:p w14:paraId="41C7A288" w14:textId="77777777" w:rsidR="00C07A35" w:rsidRDefault="00C07A35" w:rsidP="0096764E">
      <w:pPr>
        <w:spacing w:after="0"/>
        <w:rPr>
          <w:szCs w:val="20"/>
        </w:rPr>
      </w:pPr>
    </w:p>
    <w:p w14:paraId="22B321D6" w14:textId="77777777" w:rsidR="00C07A35" w:rsidRDefault="00C07A35" w:rsidP="0096764E">
      <w:pPr>
        <w:spacing w:after="0"/>
        <w:rPr>
          <w:szCs w:val="20"/>
        </w:rPr>
      </w:pPr>
    </w:p>
    <w:p w14:paraId="4D25CDD5" w14:textId="77777777" w:rsidR="00C07A35" w:rsidRPr="0096764E" w:rsidRDefault="00C07A35" w:rsidP="0096764E">
      <w:pPr>
        <w:spacing w:after="0"/>
        <w:rPr>
          <w:szCs w:val="20"/>
        </w:rPr>
      </w:pPr>
    </w:p>
    <w:p w14:paraId="439DB859" w14:textId="77777777" w:rsidR="00B10F63" w:rsidRPr="0096764E" w:rsidRDefault="00B10F63" w:rsidP="0096764E">
      <w:pPr>
        <w:spacing w:after="0"/>
        <w:rPr>
          <w:szCs w:val="20"/>
        </w:rPr>
      </w:pPr>
    </w:p>
    <w:p w14:paraId="439DB85A" w14:textId="77777777" w:rsidR="00B10F63" w:rsidRDefault="00B10F63" w:rsidP="0096764E">
      <w:pPr>
        <w:spacing w:after="0"/>
        <w:rPr>
          <w:szCs w:val="20"/>
        </w:rPr>
      </w:pPr>
    </w:p>
    <w:p w14:paraId="339E344E" w14:textId="77777777" w:rsidR="003D6583" w:rsidRPr="0096764E" w:rsidRDefault="003D6583" w:rsidP="0096764E">
      <w:pPr>
        <w:spacing w:after="0"/>
        <w:rPr>
          <w:szCs w:val="20"/>
        </w:rPr>
      </w:pPr>
    </w:p>
    <w:p w14:paraId="439DB85D" w14:textId="77777777" w:rsidR="00B10F63" w:rsidRPr="0096764E" w:rsidRDefault="00B10F63" w:rsidP="007711F7">
      <w:pPr>
        <w:spacing w:after="0"/>
        <w:ind w:left="0" w:firstLine="0"/>
        <w:rPr>
          <w:szCs w:val="20"/>
        </w:rPr>
      </w:pPr>
    </w:p>
    <w:p w14:paraId="439DB85E" w14:textId="77777777" w:rsidR="00B10F63" w:rsidRPr="0096764E" w:rsidRDefault="00B10F63" w:rsidP="0096764E">
      <w:pPr>
        <w:spacing w:after="0"/>
        <w:rPr>
          <w:szCs w:val="20"/>
        </w:rPr>
      </w:pPr>
    </w:p>
    <w:p w14:paraId="439DB85F" w14:textId="77777777" w:rsidR="00B10F63" w:rsidRPr="0096764E" w:rsidRDefault="00B10F63" w:rsidP="0096764E">
      <w:pPr>
        <w:pStyle w:val="BodyTextIndent"/>
        <w:ind w:left="7920" w:firstLine="0"/>
        <w:rPr>
          <w:rFonts w:ascii="Arial" w:hAnsi="Arial" w:cs="Arial"/>
          <w:sz w:val="20"/>
        </w:rPr>
      </w:pPr>
      <w:r w:rsidRPr="0096764E">
        <w:rPr>
          <w:rFonts w:ascii="Arial" w:hAnsi="Arial" w:cs="Arial"/>
          <w:sz w:val="20"/>
        </w:rPr>
        <w:lastRenderedPageBreak/>
        <w:t>Priedas Nr. 2</w:t>
      </w:r>
    </w:p>
    <w:p w14:paraId="439DB860" w14:textId="77777777" w:rsidR="00B10F63" w:rsidRPr="0096764E" w:rsidRDefault="00B10F63" w:rsidP="0096764E">
      <w:pPr>
        <w:pStyle w:val="BodyTextIndent"/>
        <w:ind w:left="7920" w:firstLine="0"/>
        <w:rPr>
          <w:rFonts w:ascii="Arial" w:hAnsi="Arial" w:cs="Arial"/>
          <w:sz w:val="20"/>
        </w:rPr>
      </w:pPr>
    </w:p>
    <w:p w14:paraId="439DB861" w14:textId="77777777" w:rsidR="00B10F63" w:rsidRPr="0096764E" w:rsidRDefault="00B10F63" w:rsidP="0096764E">
      <w:pPr>
        <w:spacing w:after="0"/>
        <w:rPr>
          <w:szCs w:val="20"/>
        </w:rPr>
      </w:pPr>
    </w:p>
    <w:p w14:paraId="439DB862" w14:textId="77777777" w:rsidR="00B10F63" w:rsidRPr="0096764E" w:rsidRDefault="00B10F63" w:rsidP="0096764E">
      <w:pPr>
        <w:spacing w:after="0"/>
        <w:rPr>
          <w:szCs w:val="20"/>
        </w:rPr>
      </w:pPr>
    </w:p>
    <w:p w14:paraId="439DB863" w14:textId="77777777" w:rsidR="00B10F63" w:rsidRPr="0096764E" w:rsidRDefault="00B10F63" w:rsidP="0096764E">
      <w:pPr>
        <w:spacing w:after="0"/>
        <w:jc w:val="center"/>
        <w:rPr>
          <w:b/>
          <w:szCs w:val="20"/>
        </w:rPr>
      </w:pPr>
      <w:r w:rsidRPr="0096764E">
        <w:rPr>
          <w:b/>
          <w:szCs w:val="20"/>
        </w:rPr>
        <w:t>Prekių kiekiai ir įkainiai</w:t>
      </w:r>
    </w:p>
    <w:p w14:paraId="439DB864" w14:textId="77777777" w:rsidR="00B10F63" w:rsidRPr="0096764E" w:rsidRDefault="00B10F63" w:rsidP="0096764E">
      <w:pPr>
        <w:spacing w:after="0"/>
        <w:jc w:val="center"/>
        <w:rPr>
          <w:b/>
          <w:szCs w:val="20"/>
        </w:rPr>
      </w:pPr>
    </w:p>
    <w:p w14:paraId="439DB8A1" w14:textId="77777777" w:rsidR="00B10F63" w:rsidRPr="0096764E" w:rsidRDefault="00B10F63" w:rsidP="0096764E">
      <w:pPr>
        <w:spacing w:after="0"/>
        <w:jc w:val="center"/>
        <w:rPr>
          <w:b/>
          <w:szCs w:val="20"/>
        </w:rPr>
      </w:pPr>
    </w:p>
    <w:tbl>
      <w:tblPr>
        <w:tblStyle w:val="TableGrid0"/>
        <w:tblW w:w="9244" w:type="dxa"/>
        <w:jc w:val="center"/>
        <w:tblLayout w:type="fixed"/>
        <w:tblLook w:val="04A0" w:firstRow="1" w:lastRow="0" w:firstColumn="1" w:lastColumn="0" w:noHBand="0" w:noVBand="1"/>
      </w:tblPr>
      <w:tblGrid>
        <w:gridCol w:w="565"/>
        <w:gridCol w:w="5559"/>
        <w:gridCol w:w="1560"/>
        <w:gridCol w:w="1560"/>
      </w:tblGrid>
      <w:tr w:rsidR="003A5415" w:rsidRPr="0096764E" w14:paraId="02580D49" w14:textId="7781AB47" w:rsidTr="003A5415">
        <w:trPr>
          <w:jc w:val="center"/>
        </w:trPr>
        <w:tc>
          <w:tcPr>
            <w:tcW w:w="565" w:type="dxa"/>
            <w:shd w:val="clear" w:color="auto" w:fill="D9D9D9" w:themeFill="background1" w:themeFillShade="D9"/>
            <w:vAlign w:val="center"/>
          </w:tcPr>
          <w:p w14:paraId="25F58793" w14:textId="77777777" w:rsidR="003A5415" w:rsidRPr="0096764E" w:rsidRDefault="003A5415" w:rsidP="0096764E">
            <w:pPr>
              <w:spacing w:after="0"/>
              <w:ind w:firstLine="0"/>
              <w:jc w:val="center"/>
              <w:rPr>
                <w:highlight w:val="lightGray"/>
              </w:rPr>
            </w:pPr>
            <w:r w:rsidRPr="0096764E">
              <w:rPr>
                <w:b/>
              </w:rPr>
              <w:t>Nr.</w:t>
            </w:r>
          </w:p>
        </w:tc>
        <w:tc>
          <w:tcPr>
            <w:tcW w:w="5559" w:type="dxa"/>
            <w:shd w:val="clear" w:color="auto" w:fill="D9D9D9" w:themeFill="background1" w:themeFillShade="D9"/>
            <w:vAlign w:val="center"/>
          </w:tcPr>
          <w:p w14:paraId="575EDBFB" w14:textId="77777777" w:rsidR="003A5415" w:rsidRPr="0096764E" w:rsidRDefault="003A5415" w:rsidP="0096764E">
            <w:pPr>
              <w:spacing w:after="0"/>
              <w:ind w:firstLine="0"/>
              <w:jc w:val="center"/>
              <w:rPr>
                <w:highlight w:val="lightGray"/>
              </w:rPr>
            </w:pPr>
            <w:r w:rsidRPr="0096764E">
              <w:rPr>
                <w:rFonts w:eastAsia="Calibri"/>
                <w:b/>
                <w:lang w:eastAsia="lt-LT"/>
              </w:rPr>
              <w:t>Modelis</w:t>
            </w:r>
          </w:p>
        </w:tc>
        <w:tc>
          <w:tcPr>
            <w:tcW w:w="1560" w:type="dxa"/>
            <w:shd w:val="clear" w:color="auto" w:fill="D9D9D9" w:themeFill="background1" w:themeFillShade="D9"/>
            <w:vAlign w:val="center"/>
          </w:tcPr>
          <w:p w14:paraId="6D2A1442" w14:textId="77777777" w:rsidR="003A5415" w:rsidRPr="0096764E" w:rsidRDefault="003A5415" w:rsidP="0096764E">
            <w:pPr>
              <w:spacing w:after="0"/>
              <w:ind w:firstLine="0"/>
              <w:jc w:val="center"/>
              <w:rPr>
                <w:highlight w:val="lightGray"/>
              </w:rPr>
            </w:pPr>
            <w:r w:rsidRPr="0096764E">
              <w:rPr>
                <w:rFonts w:eastAsia="Calibri"/>
                <w:b/>
                <w:lang w:eastAsia="lt-LT"/>
              </w:rPr>
              <w:t>Maksimalus kiekis</w:t>
            </w:r>
            <w:r w:rsidRPr="0096764E">
              <w:rPr>
                <w:b/>
                <w:bCs/>
                <w:vertAlign w:val="superscript"/>
              </w:rPr>
              <w:footnoteReference w:id="1"/>
            </w:r>
          </w:p>
        </w:tc>
        <w:tc>
          <w:tcPr>
            <w:tcW w:w="1560" w:type="dxa"/>
            <w:shd w:val="clear" w:color="auto" w:fill="D9D9D9" w:themeFill="background1" w:themeFillShade="D9"/>
          </w:tcPr>
          <w:p w14:paraId="4494ABB1" w14:textId="51333A8F" w:rsidR="003A5415" w:rsidRPr="0096764E" w:rsidRDefault="003A5415" w:rsidP="0096764E">
            <w:pPr>
              <w:spacing w:after="0"/>
              <w:ind w:firstLine="0"/>
              <w:jc w:val="center"/>
              <w:rPr>
                <w:rFonts w:eastAsia="Calibri"/>
                <w:b/>
              </w:rPr>
            </w:pPr>
            <w:r w:rsidRPr="0096764E">
              <w:rPr>
                <w:rFonts w:eastAsia="Calibri"/>
                <w:b/>
              </w:rPr>
              <w:t>1 vieneto įkainis, EUR be PVM</w:t>
            </w:r>
          </w:p>
        </w:tc>
      </w:tr>
      <w:tr w:rsidR="003A5415" w:rsidRPr="0096764E" w14:paraId="672F92B2" w14:textId="168B8A88" w:rsidTr="003A5415">
        <w:trPr>
          <w:jc w:val="center"/>
        </w:trPr>
        <w:tc>
          <w:tcPr>
            <w:tcW w:w="6124" w:type="dxa"/>
            <w:gridSpan w:val="2"/>
            <w:shd w:val="clear" w:color="auto" w:fill="D9D9D9" w:themeFill="background1" w:themeFillShade="D9"/>
            <w:vAlign w:val="center"/>
          </w:tcPr>
          <w:p w14:paraId="07024CD1" w14:textId="77777777" w:rsidR="003A5415" w:rsidRPr="0096764E" w:rsidRDefault="003A5415" w:rsidP="0096764E">
            <w:pPr>
              <w:spacing w:after="0"/>
              <w:ind w:firstLine="0"/>
              <w:rPr>
                <w:rFonts w:eastAsia="Calibri"/>
                <w:b/>
                <w:lang w:eastAsia="lt-LT"/>
              </w:rPr>
            </w:pPr>
            <w:r w:rsidRPr="0096764E">
              <w:rPr>
                <w:rFonts w:eastAsia="Calibri"/>
                <w:b/>
                <w:lang w:eastAsia="lt-LT"/>
              </w:rPr>
              <w:t>1 pirkimo objektas – Nešiojami kompiuteriai ir jų priedai</w:t>
            </w:r>
          </w:p>
        </w:tc>
        <w:tc>
          <w:tcPr>
            <w:tcW w:w="1560" w:type="dxa"/>
            <w:shd w:val="clear" w:color="auto" w:fill="D9D9D9" w:themeFill="background1" w:themeFillShade="D9"/>
            <w:vAlign w:val="center"/>
          </w:tcPr>
          <w:p w14:paraId="7E49903E" w14:textId="77777777" w:rsidR="003A5415" w:rsidRPr="0096764E" w:rsidRDefault="003A5415" w:rsidP="0096764E">
            <w:pPr>
              <w:spacing w:after="0"/>
              <w:ind w:firstLine="0"/>
              <w:jc w:val="center"/>
              <w:rPr>
                <w:rFonts w:eastAsia="Calibri"/>
                <w:b/>
                <w:lang w:eastAsia="lt-LT"/>
              </w:rPr>
            </w:pPr>
          </w:p>
        </w:tc>
        <w:tc>
          <w:tcPr>
            <w:tcW w:w="1560" w:type="dxa"/>
            <w:shd w:val="clear" w:color="auto" w:fill="D9D9D9" w:themeFill="background1" w:themeFillShade="D9"/>
          </w:tcPr>
          <w:p w14:paraId="024E4619" w14:textId="77777777" w:rsidR="003A5415" w:rsidRPr="0096764E" w:rsidRDefault="003A5415" w:rsidP="0096764E">
            <w:pPr>
              <w:spacing w:after="0"/>
              <w:ind w:firstLine="0"/>
              <w:jc w:val="center"/>
              <w:rPr>
                <w:rFonts w:eastAsia="Calibri"/>
                <w:b/>
              </w:rPr>
            </w:pPr>
          </w:p>
        </w:tc>
      </w:tr>
      <w:tr w:rsidR="0096764E" w:rsidRPr="0096764E" w14:paraId="1900598E" w14:textId="0FE3D386" w:rsidTr="003A5415">
        <w:trPr>
          <w:jc w:val="center"/>
        </w:trPr>
        <w:tc>
          <w:tcPr>
            <w:tcW w:w="565" w:type="dxa"/>
          </w:tcPr>
          <w:p w14:paraId="271BB538" w14:textId="77777777" w:rsidR="0096764E" w:rsidRPr="0096764E" w:rsidRDefault="0096764E" w:rsidP="0096764E">
            <w:pPr>
              <w:pStyle w:val="ListParagraph"/>
              <w:numPr>
                <w:ilvl w:val="1"/>
                <w:numId w:val="4"/>
              </w:numPr>
              <w:ind w:left="0" w:firstLine="0"/>
              <w:jc w:val="both"/>
              <w:rPr>
                <w:rFonts w:ascii="Arial" w:hAnsi="Arial" w:cs="Arial"/>
                <w:b/>
              </w:rPr>
            </w:pPr>
          </w:p>
        </w:tc>
        <w:tc>
          <w:tcPr>
            <w:tcW w:w="5559" w:type="dxa"/>
          </w:tcPr>
          <w:p w14:paraId="6D03F72A" w14:textId="77777777" w:rsidR="0096764E" w:rsidRPr="0096764E" w:rsidRDefault="0096764E" w:rsidP="0096764E">
            <w:pPr>
              <w:spacing w:after="0"/>
              <w:ind w:left="36" w:firstLine="0"/>
            </w:pPr>
            <w:r w:rsidRPr="0096764E">
              <w:t>Nešiojamas 14“ kompiuteris (</w:t>
            </w:r>
            <w:proofErr w:type="spellStart"/>
            <w:r w:rsidRPr="0096764E">
              <w:t>Ultrabook</w:t>
            </w:r>
            <w:proofErr w:type="spellEnd"/>
            <w:r w:rsidRPr="0096764E">
              <w:t>)</w:t>
            </w:r>
          </w:p>
        </w:tc>
        <w:tc>
          <w:tcPr>
            <w:tcW w:w="1560" w:type="dxa"/>
          </w:tcPr>
          <w:p w14:paraId="4C2DED95" w14:textId="77777777" w:rsidR="0096764E" w:rsidRPr="0096764E" w:rsidRDefault="0096764E" w:rsidP="0096764E">
            <w:pPr>
              <w:spacing w:after="0"/>
              <w:ind w:firstLine="0"/>
              <w:jc w:val="center"/>
            </w:pPr>
            <w:r w:rsidRPr="0096764E">
              <w:t>3</w:t>
            </w:r>
          </w:p>
        </w:tc>
        <w:tc>
          <w:tcPr>
            <w:tcW w:w="1560" w:type="dxa"/>
          </w:tcPr>
          <w:p w14:paraId="32367621" w14:textId="669B8CD2" w:rsidR="0096764E" w:rsidRPr="0096764E" w:rsidRDefault="0096764E" w:rsidP="0096764E">
            <w:pPr>
              <w:spacing w:after="0"/>
              <w:ind w:firstLine="0"/>
              <w:jc w:val="center"/>
            </w:pPr>
          </w:p>
        </w:tc>
      </w:tr>
      <w:tr w:rsidR="0096764E" w:rsidRPr="0096764E" w14:paraId="2CECAAAE" w14:textId="6E5E8E2D" w:rsidTr="003A5415">
        <w:trPr>
          <w:jc w:val="center"/>
        </w:trPr>
        <w:tc>
          <w:tcPr>
            <w:tcW w:w="565" w:type="dxa"/>
          </w:tcPr>
          <w:p w14:paraId="3D7849B1" w14:textId="77777777" w:rsidR="0096764E" w:rsidRPr="0096764E" w:rsidRDefault="0096764E" w:rsidP="0096764E">
            <w:pPr>
              <w:pStyle w:val="ListParagraph"/>
              <w:numPr>
                <w:ilvl w:val="1"/>
                <w:numId w:val="4"/>
              </w:numPr>
              <w:ind w:left="0" w:firstLine="0"/>
              <w:jc w:val="both"/>
              <w:rPr>
                <w:rFonts w:ascii="Arial" w:hAnsi="Arial" w:cs="Arial"/>
                <w:b/>
              </w:rPr>
            </w:pPr>
          </w:p>
        </w:tc>
        <w:tc>
          <w:tcPr>
            <w:tcW w:w="5559" w:type="dxa"/>
          </w:tcPr>
          <w:p w14:paraId="4AAFF27A" w14:textId="77777777" w:rsidR="0096764E" w:rsidRPr="0096764E" w:rsidRDefault="0096764E" w:rsidP="0096764E">
            <w:pPr>
              <w:spacing w:after="0"/>
              <w:ind w:left="36" w:firstLine="0"/>
            </w:pPr>
            <w:r w:rsidRPr="0096764E">
              <w:t>Nešiojamas 14“ kompiuteris</w:t>
            </w:r>
          </w:p>
        </w:tc>
        <w:tc>
          <w:tcPr>
            <w:tcW w:w="1560" w:type="dxa"/>
          </w:tcPr>
          <w:p w14:paraId="5AF610BB" w14:textId="77777777" w:rsidR="0096764E" w:rsidRPr="0096764E" w:rsidRDefault="0096764E" w:rsidP="0096764E">
            <w:pPr>
              <w:spacing w:after="0"/>
              <w:ind w:firstLine="0"/>
              <w:jc w:val="center"/>
            </w:pPr>
            <w:r w:rsidRPr="0096764E">
              <w:t>30</w:t>
            </w:r>
          </w:p>
        </w:tc>
        <w:tc>
          <w:tcPr>
            <w:tcW w:w="1560" w:type="dxa"/>
          </w:tcPr>
          <w:p w14:paraId="3C814B69" w14:textId="7876395D" w:rsidR="0096764E" w:rsidRPr="0096764E" w:rsidRDefault="0096764E" w:rsidP="0096764E">
            <w:pPr>
              <w:spacing w:after="0"/>
              <w:ind w:firstLine="0"/>
              <w:jc w:val="center"/>
            </w:pPr>
          </w:p>
        </w:tc>
      </w:tr>
      <w:tr w:rsidR="0096764E" w:rsidRPr="0096764E" w14:paraId="314F4441" w14:textId="4736C6BF" w:rsidTr="003A5415">
        <w:trPr>
          <w:jc w:val="center"/>
        </w:trPr>
        <w:tc>
          <w:tcPr>
            <w:tcW w:w="565" w:type="dxa"/>
          </w:tcPr>
          <w:p w14:paraId="0E5C9966" w14:textId="77777777" w:rsidR="0096764E" w:rsidRPr="0096764E" w:rsidRDefault="0096764E" w:rsidP="0096764E">
            <w:pPr>
              <w:pStyle w:val="ListParagraph"/>
              <w:numPr>
                <w:ilvl w:val="1"/>
                <w:numId w:val="4"/>
              </w:numPr>
              <w:ind w:left="0" w:firstLine="0"/>
              <w:jc w:val="both"/>
              <w:rPr>
                <w:rFonts w:ascii="Arial" w:hAnsi="Arial" w:cs="Arial"/>
                <w:b/>
              </w:rPr>
            </w:pPr>
          </w:p>
        </w:tc>
        <w:tc>
          <w:tcPr>
            <w:tcW w:w="5559" w:type="dxa"/>
          </w:tcPr>
          <w:p w14:paraId="11759CC6" w14:textId="77777777" w:rsidR="0096764E" w:rsidRPr="0096764E" w:rsidRDefault="0096764E" w:rsidP="0096764E">
            <w:pPr>
              <w:spacing w:after="0"/>
              <w:ind w:left="36" w:firstLine="0"/>
            </w:pPr>
            <w:r w:rsidRPr="0096764E">
              <w:t>Nešiojamas 12“ kompiuteris</w:t>
            </w:r>
          </w:p>
        </w:tc>
        <w:tc>
          <w:tcPr>
            <w:tcW w:w="1560" w:type="dxa"/>
          </w:tcPr>
          <w:p w14:paraId="680C0CAD" w14:textId="77777777" w:rsidR="0096764E" w:rsidRPr="0096764E" w:rsidRDefault="0096764E" w:rsidP="0096764E">
            <w:pPr>
              <w:spacing w:after="0"/>
              <w:ind w:firstLine="0"/>
              <w:jc w:val="center"/>
            </w:pPr>
            <w:r w:rsidRPr="0096764E">
              <w:t>15</w:t>
            </w:r>
          </w:p>
        </w:tc>
        <w:tc>
          <w:tcPr>
            <w:tcW w:w="1560" w:type="dxa"/>
          </w:tcPr>
          <w:p w14:paraId="1B7371CB" w14:textId="6A83A642" w:rsidR="0096764E" w:rsidRPr="0096764E" w:rsidRDefault="0096764E" w:rsidP="0096764E">
            <w:pPr>
              <w:spacing w:after="0"/>
              <w:ind w:firstLine="0"/>
              <w:jc w:val="center"/>
            </w:pPr>
          </w:p>
        </w:tc>
      </w:tr>
      <w:tr w:rsidR="0096764E" w:rsidRPr="0096764E" w14:paraId="005D55B3" w14:textId="36E13B82" w:rsidTr="003A5415">
        <w:trPr>
          <w:jc w:val="center"/>
        </w:trPr>
        <w:tc>
          <w:tcPr>
            <w:tcW w:w="565" w:type="dxa"/>
          </w:tcPr>
          <w:p w14:paraId="48FA51AC" w14:textId="77777777" w:rsidR="0096764E" w:rsidRPr="0096764E" w:rsidRDefault="0096764E" w:rsidP="0096764E">
            <w:pPr>
              <w:pStyle w:val="ListParagraph"/>
              <w:numPr>
                <w:ilvl w:val="1"/>
                <w:numId w:val="4"/>
              </w:numPr>
              <w:ind w:left="0" w:firstLine="0"/>
              <w:jc w:val="both"/>
              <w:rPr>
                <w:rFonts w:ascii="Arial" w:hAnsi="Arial" w:cs="Arial"/>
                <w:b/>
              </w:rPr>
            </w:pPr>
          </w:p>
        </w:tc>
        <w:tc>
          <w:tcPr>
            <w:tcW w:w="5559" w:type="dxa"/>
          </w:tcPr>
          <w:p w14:paraId="461C0814" w14:textId="77777777" w:rsidR="0096764E" w:rsidRPr="0096764E" w:rsidRDefault="0096764E" w:rsidP="0096764E">
            <w:pPr>
              <w:spacing w:after="0"/>
              <w:ind w:left="36" w:firstLine="0"/>
            </w:pPr>
            <w:r w:rsidRPr="0096764E">
              <w:t>Nešiojamas 15“ kompiuteris</w:t>
            </w:r>
          </w:p>
        </w:tc>
        <w:tc>
          <w:tcPr>
            <w:tcW w:w="1560" w:type="dxa"/>
          </w:tcPr>
          <w:p w14:paraId="3C6EC3E1" w14:textId="77777777" w:rsidR="0096764E" w:rsidRPr="0096764E" w:rsidRDefault="0096764E" w:rsidP="0096764E">
            <w:pPr>
              <w:spacing w:after="0"/>
              <w:ind w:firstLine="0"/>
              <w:jc w:val="center"/>
            </w:pPr>
            <w:r w:rsidRPr="0096764E">
              <w:t>5</w:t>
            </w:r>
          </w:p>
        </w:tc>
        <w:tc>
          <w:tcPr>
            <w:tcW w:w="1560" w:type="dxa"/>
          </w:tcPr>
          <w:p w14:paraId="79B4BDFE" w14:textId="578E2D62" w:rsidR="0096764E" w:rsidRPr="0096764E" w:rsidRDefault="0096764E" w:rsidP="0096764E">
            <w:pPr>
              <w:spacing w:after="0"/>
              <w:ind w:firstLine="0"/>
              <w:jc w:val="center"/>
            </w:pPr>
          </w:p>
        </w:tc>
      </w:tr>
      <w:tr w:rsidR="0096764E" w:rsidRPr="0096764E" w14:paraId="39FD69D6" w14:textId="25E9BC53" w:rsidTr="003A5415">
        <w:trPr>
          <w:jc w:val="center"/>
        </w:trPr>
        <w:tc>
          <w:tcPr>
            <w:tcW w:w="565" w:type="dxa"/>
          </w:tcPr>
          <w:p w14:paraId="17AD6808" w14:textId="77777777" w:rsidR="0096764E" w:rsidRPr="0096764E" w:rsidRDefault="0096764E" w:rsidP="0096764E">
            <w:pPr>
              <w:pStyle w:val="ListParagraph"/>
              <w:numPr>
                <w:ilvl w:val="1"/>
                <w:numId w:val="4"/>
              </w:numPr>
              <w:ind w:left="0" w:firstLine="0"/>
              <w:jc w:val="both"/>
              <w:rPr>
                <w:rFonts w:ascii="Arial" w:hAnsi="Arial" w:cs="Arial"/>
                <w:b/>
              </w:rPr>
            </w:pPr>
          </w:p>
        </w:tc>
        <w:tc>
          <w:tcPr>
            <w:tcW w:w="5559" w:type="dxa"/>
          </w:tcPr>
          <w:p w14:paraId="727CB0A1" w14:textId="77777777" w:rsidR="0096764E" w:rsidRPr="0096764E" w:rsidRDefault="0096764E" w:rsidP="0096764E">
            <w:pPr>
              <w:spacing w:after="0"/>
              <w:ind w:left="36" w:firstLine="0"/>
            </w:pPr>
            <w:r w:rsidRPr="0096764E">
              <w:t>Sąsajų išplėtimo įrenginys nešiojamajam 14“ kompiuteriui (</w:t>
            </w:r>
            <w:proofErr w:type="spellStart"/>
            <w:r w:rsidRPr="0096764E">
              <w:t>Ultrabook</w:t>
            </w:r>
            <w:proofErr w:type="spellEnd"/>
            <w:r w:rsidRPr="0096764E">
              <w:t>)</w:t>
            </w:r>
          </w:p>
        </w:tc>
        <w:tc>
          <w:tcPr>
            <w:tcW w:w="1560" w:type="dxa"/>
          </w:tcPr>
          <w:p w14:paraId="349101C3" w14:textId="77777777" w:rsidR="0096764E" w:rsidRPr="0096764E" w:rsidRDefault="0096764E" w:rsidP="0096764E">
            <w:pPr>
              <w:spacing w:after="0"/>
              <w:ind w:firstLine="0"/>
              <w:jc w:val="center"/>
            </w:pPr>
            <w:r w:rsidRPr="0096764E">
              <w:t>3</w:t>
            </w:r>
          </w:p>
        </w:tc>
        <w:tc>
          <w:tcPr>
            <w:tcW w:w="1560" w:type="dxa"/>
          </w:tcPr>
          <w:p w14:paraId="12EA8A28" w14:textId="046FE8AA" w:rsidR="0096764E" w:rsidRPr="0096764E" w:rsidRDefault="0096764E" w:rsidP="0096764E">
            <w:pPr>
              <w:spacing w:after="0"/>
              <w:ind w:firstLine="0"/>
              <w:jc w:val="center"/>
            </w:pPr>
          </w:p>
        </w:tc>
      </w:tr>
      <w:tr w:rsidR="0096764E" w:rsidRPr="0096764E" w14:paraId="07E9DEF9" w14:textId="4AC2D761" w:rsidTr="003A5415">
        <w:trPr>
          <w:jc w:val="center"/>
        </w:trPr>
        <w:tc>
          <w:tcPr>
            <w:tcW w:w="565" w:type="dxa"/>
          </w:tcPr>
          <w:p w14:paraId="49D201F8" w14:textId="77777777" w:rsidR="0096764E" w:rsidRPr="0096764E" w:rsidRDefault="0096764E" w:rsidP="0096764E">
            <w:pPr>
              <w:pStyle w:val="ListParagraph"/>
              <w:numPr>
                <w:ilvl w:val="1"/>
                <w:numId w:val="4"/>
              </w:numPr>
              <w:ind w:left="0" w:firstLine="0"/>
              <w:jc w:val="both"/>
              <w:rPr>
                <w:rFonts w:ascii="Arial" w:hAnsi="Arial" w:cs="Arial"/>
                <w:b/>
              </w:rPr>
            </w:pPr>
          </w:p>
        </w:tc>
        <w:tc>
          <w:tcPr>
            <w:tcW w:w="5559" w:type="dxa"/>
          </w:tcPr>
          <w:p w14:paraId="18A26F06" w14:textId="77777777" w:rsidR="0096764E" w:rsidRPr="0096764E" w:rsidRDefault="0096764E" w:rsidP="0096764E">
            <w:pPr>
              <w:spacing w:after="0"/>
              <w:ind w:left="36" w:firstLine="0"/>
            </w:pPr>
            <w:r w:rsidRPr="0096764E">
              <w:t>Sąsajų išplėtimo įrenginys nešiojamajam 14“ kompiuteriui</w:t>
            </w:r>
          </w:p>
        </w:tc>
        <w:tc>
          <w:tcPr>
            <w:tcW w:w="1560" w:type="dxa"/>
          </w:tcPr>
          <w:p w14:paraId="2A89EA2F" w14:textId="77777777" w:rsidR="0096764E" w:rsidRPr="0096764E" w:rsidRDefault="0096764E" w:rsidP="0096764E">
            <w:pPr>
              <w:spacing w:after="0"/>
              <w:ind w:firstLine="0"/>
              <w:jc w:val="center"/>
            </w:pPr>
            <w:r w:rsidRPr="0096764E">
              <w:t>30</w:t>
            </w:r>
          </w:p>
        </w:tc>
        <w:tc>
          <w:tcPr>
            <w:tcW w:w="1560" w:type="dxa"/>
          </w:tcPr>
          <w:p w14:paraId="2FCD7C94" w14:textId="543D6FFD" w:rsidR="0096764E" w:rsidRPr="0096764E" w:rsidRDefault="0096764E" w:rsidP="0096764E">
            <w:pPr>
              <w:spacing w:after="0"/>
              <w:ind w:firstLine="0"/>
              <w:jc w:val="center"/>
            </w:pPr>
          </w:p>
        </w:tc>
      </w:tr>
      <w:tr w:rsidR="0096764E" w:rsidRPr="0096764E" w14:paraId="35D8CCC6" w14:textId="79311985" w:rsidTr="003A5415">
        <w:trPr>
          <w:jc w:val="center"/>
        </w:trPr>
        <w:tc>
          <w:tcPr>
            <w:tcW w:w="565" w:type="dxa"/>
          </w:tcPr>
          <w:p w14:paraId="321BBE64" w14:textId="77777777" w:rsidR="0096764E" w:rsidRPr="0096764E" w:rsidRDefault="0096764E" w:rsidP="0096764E">
            <w:pPr>
              <w:pStyle w:val="ListParagraph"/>
              <w:numPr>
                <w:ilvl w:val="1"/>
                <w:numId w:val="4"/>
              </w:numPr>
              <w:ind w:left="0" w:firstLine="0"/>
              <w:jc w:val="both"/>
              <w:rPr>
                <w:rFonts w:ascii="Arial" w:hAnsi="Arial" w:cs="Arial"/>
                <w:b/>
              </w:rPr>
            </w:pPr>
          </w:p>
        </w:tc>
        <w:tc>
          <w:tcPr>
            <w:tcW w:w="5559" w:type="dxa"/>
          </w:tcPr>
          <w:p w14:paraId="6D63C430" w14:textId="77777777" w:rsidR="0096764E" w:rsidRPr="0096764E" w:rsidRDefault="0096764E" w:rsidP="0096764E">
            <w:pPr>
              <w:spacing w:after="0"/>
              <w:ind w:left="36" w:firstLine="0"/>
            </w:pPr>
            <w:r w:rsidRPr="0096764E">
              <w:t>Sąsajų išplėtimo įrenginys nešiojamajam 12“ kompiuteriui</w:t>
            </w:r>
          </w:p>
        </w:tc>
        <w:tc>
          <w:tcPr>
            <w:tcW w:w="1560" w:type="dxa"/>
          </w:tcPr>
          <w:p w14:paraId="276A58AE" w14:textId="77777777" w:rsidR="0096764E" w:rsidRPr="0096764E" w:rsidRDefault="0096764E" w:rsidP="0096764E">
            <w:pPr>
              <w:spacing w:after="0"/>
              <w:ind w:firstLine="0"/>
              <w:jc w:val="center"/>
            </w:pPr>
            <w:r w:rsidRPr="0096764E">
              <w:t>15</w:t>
            </w:r>
          </w:p>
        </w:tc>
        <w:tc>
          <w:tcPr>
            <w:tcW w:w="1560" w:type="dxa"/>
          </w:tcPr>
          <w:p w14:paraId="6BAD08C3" w14:textId="53FE1985" w:rsidR="0096764E" w:rsidRPr="0096764E" w:rsidRDefault="0096764E" w:rsidP="0096764E">
            <w:pPr>
              <w:spacing w:after="0"/>
              <w:ind w:firstLine="0"/>
              <w:jc w:val="center"/>
            </w:pPr>
          </w:p>
        </w:tc>
      </w:tr>
      <w:tr w:rsidR="0096764E" w:rsidRPr="0096764E" w14:paraId="571EF5C1" w14:textId="68360E02" w:rsidTr="003A5415">
        <w:trPr>
          <w:jc w:val="center"/>
        </w:trPr>
        <w:tc>
          <w:tcPr>
            <w:tcW w:w="565" w:type="dxa"/>
          </w:tcPr>
          <w:p w14:paraId="59349F4B" w14:textId="77777777" w:rsidR="0096764E" w:rsidRPr="0096764E" w:rsidRDefault="0096764E" w:rsidP="0096764E">
            <w:pPr>
              <w:pStyle w:val="ListParagraph"/>
              <w:numPr>
                <w:ilvl w:val="1"/>
                <w:numId w:val="4"/>
              </w:numPr>
              <w:ind w:left="0" w:firstLine="0"/>
              <w:jc w:val="both"/>
              <w:rPr>
                <w:rFonts w:ascii="Arial" w:hAnsi="Arial" w:cs="Arial"/>
                <w:b/>
              </w:rPr>
            </w:pPr>
          </w:p>
        </w:tc>
        <w:tc>
          <w:tcPr>
            <w:tcW w:w="5559" w:type="dxa"/>
          </w:tcPr>
          <w:p w14:paraId="52CFF881" w14:textId="77777777" w:rsidR="0096764E" w:rsidRPr="0096764E" w:rsidRDefault="0096764E" w:rsidP="0096764E">
            <w:pPr>
              <w:spacing w:after="0"/>
              <w:ind w:left="36" w:firstLine="0"/>
            </w:pPr>
            <w:r w:rsidRPr="0096764E">
              <w:t>Sąsajų išplėtimo įrenginys nešiojamajam 15“ kompiuteriui</w:t>
            </w:r>
          </w:p>
        </w:tc>
        <w:tc>
          <w:tcPr>
            <w:tcW w:w="1560" w:type="dxa"/>
          </w:tcPr>
          <w:p w14:paraId="0F7D5B29" w14:textId="77777777" w:rsidR="0096764E" w:rsidRPr="0096764E" w:rsidRDefault="0096764E" w:rsidP="0096764E">
            <w:pPr>
              <w:spacing w:after="0"/>
              <w:ind w:firstLine="0"/>
              <w:jc w:val="center"/>
            </w:pPr>
            <w:r w:rsidRPr="0096764E">
              <w:t>5</w:t>
            </w:r>
          </w:p>
        </w:tc>
        <w:tc>
          <w:tcPr>
            <w:tcW w:w="1560" w:type="dxa"/>
          </w:tcPr>
          <w:p w14:paraId="7CC45597" w14:textId="5625F0A3" w:rsidR="0096764E" w:rsidRPr="0096764E" w:rsidRDefault="0096764E" w:rsidP="0096764E">
            <w:pPr>
              <w:spacing w:after="0"/>
              <w:ind w:firstLine="0"/>
              <w:jc w:val="center"/>
            </w:pPr>
          </w:p>
        </w:tc>
      </w:tr>
      <w:tr w:rsidR="0096764E" w:rsidRPr="0096764E" w14:paraId="2BA7F31B" w14:textId="13146D28" w:rsidTr="003A5415">
        <w:trPr>
          <w:jc w:val="center"/>
        </w:trPr>
        <w:tc>
          <w:tcPr>
            <w:tcW w:w="565" w:type="dxa"/>
          </w:tcPr>
          <w:p w14:paraId="59C6E05A" w14:textId="77777777" w:rsidR="0096764E" w:rsidRPr="0096764E" w:rsidRDefault="0096764E" w:rsidP="0096764E">
            <w:pPr>
              <w:pStyle w:val="ListParagraph"/>
              <w:numPr>
                <w:ilvl w:val="1"/>
                <w:numId w:val="4"/>
              </w:numPr>
              <w:ind w:left="0" w:firstLine="0"/>
              <w:jc w:val="both"/>
              <w:rPr>
                <w:rFonts w:ascii="Arial" w:hAnsi="Arial" w:cs="Arial"/>
                <w:b/>
              </w:rPr>
            </w:pPr>
          </w:p>
        </w:tc>
        <w:tc>
          <w:tcPr>
            <w:tcW w:w="5559" w:type="dxa"/>
          </w:tcPr>
          <w:p w14:paraId="3D99C479" w14:textId="77777777" w:rsidR="0096764E" w:rsidRPr="0096764E" w:rsidRDefault="0096764E" w:rsidP="0096764E">
            <w:pPr>
              <w:spacing w:after="0"/>
              <w:ind w:left="36" w:firstLine="0"/>
            </w:pPr>
            <w:r w:rsidRPr="0096764E">
              <w:t>Monitorius</w:t>
            </w:r>
          </w:p>
        </w:tc>
        <w:tc>
          <w:tcPr>
            <w:tcW w:w="1560" w:type="dxa"/>
          </w:tcPr>
          <w:p w14:paraId="4F131F63" w14:textId="77777777" w:rsidR="0096764E" w:rsidRPr="0096764E" w:rsidRDefault="0096764E" w:rsidP="0096764E">
            <w:pPr>
              <w:spacing w:after="0"/>
              <w:ind w:firstLine="0"/>
              <w:jc w:val="center"/>
            </w:pPr>
            <w:r w:rsidRPr="0096764E">
              <w:t>60</w:t>
            </w:r>
          </w:p>
        </w:tc>
        <w:tc>
          <w:tcPr>
            <w:tcW w:w="1560" w:type="dxa"/>
          </w:tcPr>
          <w:p w14:paraId="11AC4F35" w14:textId="088D7795" w:rsidR="0096764E" w:rsidRPr="0096764E" w:rsidRDefault="0096764E" w:rsidP="0096764E">
            <w:pPr>
              <w:spacing w:after="0"/>
              <w:ind w:firstLine="0"/>
              <w:jc w:val="center"/>
            </w:pPr>
          </w:p>
        </w:tc>
      </w:tr>
    </w:tbl>
    <w:p w14:paraId="0CB5BFDC" w14:textId="77777777" w:rsidR="003A5415" w:rsidRDefault="003A5415" w:rsidP="0096764E">
      <w:pPr>
        <w:spacing w:after="0"/>
        <w:jc w:val="center"/>
        <w:rPr>
          <w:b/>
          <w:szCs w:val="20"/>
        </w:rPr>
      </w:pPr>
    </w:p>
    <w:p w14:paraId="47F393CA" w14:textId="77777777" w:rsidR="0096764E" w:rsidRDefault="0096764E" w:rsidP="0096764E">
      <w:pPr>
        <w:spacing w:after="0"/>
        <w:jc w:val="center"/>
        <w:rPr>
          <w:b/>
          <w:szCs w:val="20"/>
        </w:rPr>
      </w:pPr>
    </w:p>
    <w:p w14:paraId="667989BE" w14:textId="77777777" w:rsidR="0096764E" w:rsidRPr="0096764E" w:rsidRDefault="0096764E" w:rsidP="0096764E">
      <w:pPr>
        <w:spacing w:after="0"/>
        <w:jc w:val="center"/>
        <w:rPr>
          <w:b/>
          <w:szCs w:val="20"/>
        </w:rPr>
      </w:pPr>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5D599F" w:rsidRPr="0096764E" w14:paraId="439DB8C6" w14:textId="77777777" w:rsidTr="00A82B9A">
        <w:trPr>
          <w:trHeight w:val="4111"/>
        </w:trPr>
        <w:tc>
          <w:tcPr>
            <w:tcW w:w="4790" w:type="dxa"/>
            <w:tcBorders>
              <w:top w:val="nil"/>
              <w:left w:val="nil"/>
              <w:bottom w:val="nil"/>
              <w:right w:val="nil"/>
            </w:tcBorders>
          </w:tcPr>
          <w:p w14:paraId="35EFF3DF" w14:textId="77777777" w:rsidR="005D599F" w:rsidRPr="0096764E" w:rsidRDefault="005D599F" w:rsidP="005D599F">
            <w:pPr>
              <w:spacing w:after="0"/>
              <w:ind w:left="284"/>
              <w:rPr>
                <w:b/>
                <w:szCs w:val="20"/>
              </w:rPr>
            </w:pPr>
            <w:r w:rsidRPr="0096764E">
              <w:rPr>
                <w:b/>
                <w:szCs w:val="20"/>
              </w:rPr>
              <w:t>Tiekėjas</w:t>
            </w:r>
          </w:p>
          <w:p w14:paraId="516B9178" w14:textId="77777777" w:rsidR="005D599F" w:rsidRPr="0096764E" w:rsidRDefault="005D599F" w:rsidP="005D599F">
            <w:pPr>
              <w:spacing w:after="0"/>
              <w:ind w:left="284"/>
              <w:rPr>
                <w:b/>
                <w:szCs w:val="20"/>
              </w:rPr>
            </w:pPr>
          </w:p>
          <w:p w14:paraId="26B8922B" w14:textId="77777777" w:rsidR="005D599F" w:rsidRPr="0096764E" w:rsidRDefault="005D599F" w:rsidP="005D599F">
            <w:pPr>
              <w:spacing w:after="0"/>
              <w:ind w:left="284"/>
              <w:rPr>
                <w:b/>
                <w:szCs w:val="20"/>
              </w:rPr>
            </w:pPr>
            <w:r w:rsidRPr="0096764E">
              <w:rPr>
                <w:b/>
                <w:szCs w:val="20"/>
              </w:rPr>
              <w:t xml:space="preserve">UAB REO </w:t>
            </w:r>
            <w:proofErr w:type="spellStart"/>
            <w:r w:rsidRPr="0096764E">
              <w:rPr>
                <w:b/>
                <w:szCs w:val="20"/>
              </w:rPr>
              <w:t>Investment</w:t>
            </w:r>
            <w:proofErr w:type="spellEnd"/>
          </w:p>
          <w:p w14:paraId="11CC52D7" w14:textId="77777777" w:rsidR="005D599F" w:rsidRPr="0096764E" w:rsidRDefault="005D599F" w:rsidP="005D599F">
            <w:pPr>
              <w:spacing w:after="0"/>
              <w:ind w:left="284"/>
              <w:rPr>
                <w:szCs w:val="20"/>
              </w:rPr>
            </w:pPr>
            <w:r w:rsidRPr="0096764E">
              <w:rPr>
                <w:szCs w:val="20"/>
              </w:rPr>
              <w:t>Jurbarko g. 2, Kaunas LT-47183</w:t>
            </w:r>
          </w:p>
          <w:p w14:paraId="6692C610" w14:textId="77777777" w:rsidR="005D599F" w:rsidRPr="0096764E" w:rsidRDefault="005D599F" w:rsidP="005D599F">
            <w:pPr>
              <w:tabs>
                <w:tab w:val="left" w:pos="0"/>
              </w:tabs>
              <w:spacing w:after="0"/>
              <w:ind w:left="284"/>
              <w:rPr>
                <w:szCs w:val="20"/>
              </w:rPr>
            </w:pPr>
            <w:r w:rsidRPr="0096764E">
              <w:rPr>
                <w:szCs w:val="20"/>
              </w:rPr>
              <w:t>Įmonės kodas: 301142728</w:t>
            </w:r>
          </w:p>
          <w:p w14:paraId="27C54A5A" w14:textId="77777777" w:rsidR="005D599F" w:rsidRPr="0096764E" w:rsidRDefault="005D599F" w:rsidP="005D599F">
            <w:pPr>
              <w:tabs>
                <w:tab w:val="left" w:pos="0"/>
              </w:tabs>
              <w:spacing w:after="0"/>
              <w:ind w:left="284"/>
              <w:rPr>
                <w:szCs w:val="20"/>
              </w:rPr>
            </w:pPr>
            <w:r w:rsidRPr="0096764E">
              <w:rPr>
                <w:szCs w:val="20"/>
              </w:rPr>
              <w:t>PVM kodas:  LT100004839915</w:t>
            </w:r>
          </w:p>
          <w:p w14:paraId="5FBF82E0" w14:textId="77777777" w:rsidR="005D599F" w:rsidRDefault="005D599F" w:rsidP="005D599F">
            <w:pPr>
              <w:tabs>
                <w:tab w:val="left" w:pos="0"/>
                <w:tab w:val="left" w:pos="630"/>
                <w:tab w:val="left" w:pos="2581"/>
              </w:tabs>
              <w:spacing w:after="0"/>
              <w:ind w:left="2581"/>
              <w:jc w:val="center"/>
              <w:rPr>
                <w:szCs w:val="20"/>
              </w:rPr>
            </w:pPr>
          </w:p>
          <w:p w14:paraId="510CAEA7" w14:textId="77777777" w:rsidR="002F3F90" w:rsidRDefault="002F3F90" w:rsidP="005D599F">
            <w:pPr>
              <w:tabs>
                <w:tab w:val="left" w:pos="0"/>
                <w:tab w:val="left" w:pos="630"/>
                <w:tab w:val="left" w:pos="2581"/>
              </w:tabs>
              <w:spacing w:after="0"/>
              <w:ind w:left="2581"/>
              <w:jc w:val="center"/>
              <w:rPr>
                <w:szCs w:val="20"/>
              </w:rPr>
            </w:pPr>
          </w:p>
          <w:p w14:paraId="439DB8B4" w14:textId="32442880" w:rsidR="002F3F90" w:rsidRPr="0096764E" w:rsidRDefault="002F3F90" w:rsidP="005D599F">
            <w:pPr>
              <w:tabs>
                <w:tab w:val="left" w:pos="0"/>
                <w:tab w:val="left" w:pos="630"/>
                <w:tab w:val="left" w:pos="2581"/>
              </w:tabs>
              <w:spacing w:after="0"/>
              <w:ind w:left="2581"/>
              <w:jc w:val="center"/>
              <w:rPr>
                <w:szCs w:val="20"/>
              </w:rPr>
            </w:pPr>
          </w:p>
        </w:tc>
        <w:tc>
          <w:tcPr>
            <w:tcW w:w="4790" w:type="dxa"/>
            <w:tcBorders>
              <w:top w:val="nil"/>
              <w:left w:val="nil"/>
              <w:bottom w:val="nil"/>
              <w:right w:val="nil"/>
            </w:tcBorders>
          </w:tcPr>
          <w:p w14:paraId="2C761AF8" w14:textId="77777777" w:rsidR="005D599F" w:rsidRPr="0096764E" w:rsidRDefault="005D599F" w:rsidP="005D599F">
            <w:pPr>
              <w:pStyle w:val="EndnoteText"/>
              <w:ind w:firstLine="0"/>
              <w:jc w:val="left"/>
              <w:rPr>
                <w:rFonts w:ascii="Arial" w:hAnsi="Arial" w:cs="Arial"/>
                <w:b/>
              </w:rPr>
            </w:pPr>
            <w:r>
              <w:rPr>
                <w:rFonts w:ascii="Arial" w:hAnsi="Arial" w:cs="Arial"/>
                <w:b/>
              </w:rPr>
              <w:t xml:space="preserve">  </w:t>
            </w:r>
            <w:r w:rsidRPr="0096764E">
              <w:rPr>
                <w:rFonts w:ascii="Arial" w:hAnsi="Arial" w:cs="Arial"/>
                <w:b/>
              </w:rPr>
              <w:t>Pirkėjas</w:t>
            </w:r>
          </w:p>
          <w:p w14:paraId="49F573D6" w14:textId="77777777" w:rsidR="005D599F" w:rsidRPr="0096764E" w:rsidRDefault="005D599F" w:rsidP="005D599F">
            <w:pPr>
              <w:pStyle w:val="EndnoteText"/>
              <w:ind w:left="194" w:firstLine="0"/>
              <w:jc w:val="left"/>
              <w:rPr>
                <w:rFonts w:ascii="Arial" w:hAnsi="Arial" w:cs="Arial"/>
                <w:b/>
              </w:rPr>
            </w:pPr>
          </w:p>
          <w:p w14:paraId="6869A71D" w14:textId="77777777" w:rsidR="005D599F" w:rsidRPr="007711F7" w:rsidRDefault="005D599F" w:rsidP="005D599F">
            <w:pPr>
              <w:spacing w:after="0" w:line="240" w:lineRule="auto"/>
              <w:ind w:left="0" w:firstLine="0"/>
              <w:rPr>
                <w:rFonts w:eastAsia="Times New Roman"/>
                <w:b/>
                <w:color w:val="auto"/>
                <w:szCs w:val="20"/>
                <w:lang w:eastAsia="en-US"/>
              </w:rPr>
            </w:pPr>
            <w:r>
              <w:rPr>
                <w:rFonts w:eastAsia="Times New Roman"/>
                <w:b/>
                <w:color w:val="auto"/>
                <w:szCs w:val="20"/>
                <w:lang w:eastAsia="en-US"/>
              </w:rPr>
              <w:t xml:space="preserve">   </w:t>
            </w:r>
            <w:r w:rsidRPr="007711F7">
              <w:rPr>
                <w:rFonts w:eastAsia="Times New Roman"/>
                <w:b/>
                <w:color w:val="auto"/>
                <w:szCs w:val="20"/>
                <w:lang w:eastAsia="en-US"/>
              </w:rPr>
              <w:t>UAB Technologijų ir inovacijų centras</w:t>
            </w:r>
          </w:p>
          <w:p w14:paraId="383D0397" w14:textId="77777777" w:rsidR="005D599F" w:rsidRPr="007711F7" w:rsidRDefault="005D599F" w:rsidP="005D599F">
            <w:pPr>
              <w:spacing w:after="0"/>
              <w:ind w:left="284"/>
              <w:rPr>
                <w:szCs w:val="20"/>
              </w:rPr>
            </w:pPr>
            <w:r w:rsidRPr="007711F7">
              <w:rPr>
                <w:szCs w:val="20"/>
              </w:rPr>
              <w:t>A. Juozapavičiaus g. 13, Vilnius</w:t>
            </w:r>
          </w:p>
          <w:p w14:paraId="17BF7B98" w14:textId="77777777" w:rsidR="005D599F" w:rsidRPr="007711F7" w:rsidRDefault="005D599F" w:rsidP="005D599F">
            <w:pPr>
              <w:spacing w:after="0"/>
              <w:ind w:left="284"/>
              <w:rPr>
                <w:szCs w:val="20"/>
              </w:rPr>
            </w:pPr>
            <w:r w:rsidRPr="007711F7">
              <w:rPr>
                <w:szCs w:val="20"/>
              </w:rPr>
              <w:t>Įmonės kodas: 303200016</w:t>
            </w:r>
          </w:p>
          <w:p w14:paraId="27F5317D" w14:textId="77777777" w:rsidR="005D599F" w:rsidRPr="007711F7" w:rsidRDefault="005D599F" w:rsidP="005D599F">
            <w:pPr>
              <w:spacing w:after="0"/>
              <w:ind w:left="284"/>
              <w:rPr>
                <w:szCs w:val="20"/>
              </w:rPr>
            </w:pPr>
            <w:r w:rsidRPr="007711F7">
              <w:rPr>
                <w:szCs w:val="20"/>
              </w:rPr>
              <w:t xml:space="preserve">PVM kodas:  LT100008194913 </w:t>
            </w:r>
          </w:p>
          <w:p w14:paraId="6F21357E" w14:textId="77777777" w:rsidR="005D599F" w:rsidRDefault="005D599F" w:rsidP="005D599F">
            <w:pPr>
              <w:tabs>
                <w:tab w:val="left" w:pos="0"/>
                <w:tab w:val="left" w:pos="630"/>
              </w:tabs>
              <w:spacing w:after="0"/>
              <w:ind w:left="194"/>
              <w:jc w:val="center"/>
              <w:rPr>
                <w:szCs w:val="20"/>
              </w:rPr>
            </w:pPr>
          </w:p>
          <w:p w14:paraId="680E1D47" w14:textId="77777777" w:rsidR="002F3F90" w:rsidRDefault="002F3F90" w:rsidP="005D599F">
            <w:pPr>
              <w:tabs>
                <w:tab w:val="left" w:pos="0"/>
                <w:tab w:val="left" w:pos="630"/>
              </w:tabs>
              <w:spacing w:after="0"/>
              <w:ind w:left="194"/>
              <w:jc w:val="center"/>
              <w:rPr>
                <w:szCs w:val="20"/>
              </w:rPr>
            </w:pPr>
          </w:p>
          <w:p w14:paraId="439DB8C5" w14:textId="7BD279A2" w:rsidR="002F3F90" w:rsidRPr="0096764E" w:rsidRDefault="002F3F90" w:rsidP="005D599F">
            <w:pPr>
              <w:tabs>
                <w:tab w:val="left" w:pos="0"/>
                <w:tab w:val="left" w:pos="630"/>
              </w:tabs>
              <w:spacing w:after="0"/>
              <w:ind w:left="194"/>
              <w:jc w:val="center"/>
              <w:rPr>
                <w:szCs w:val="20"/>
              </w:rPr>
            </w:pPr>
          </w:p>
        </w:tc>
      </w:tr>
    </w:tbl>
    <w:p w14:paraId="439DB8C7" w14:textId="77777777" w:rsidR="00B10F63" w:rsidRPr="0096764E" w:rsidRDefault="00B10F63" w:rsidP="0096764E">
      <w:pPr>
        <w:spacing w:after="0"/>
        <w:jc w:val="center"/>
        <w:rPr>
          <w:b/>
          <w:szCs w:val="20"/>
        </w:rPr>
      </w:pPr>
    </w:p>
    <w:sectPr w:rsidR="00B10F63" w:rsidRPr="0096764E">
      <w:pgSz w:w="11906" w:h="16838"/>
      <w:pgMar w:top="1101" w:right="565" w:bottom="722" w:left="1632" w:header="567" w:footer="567" w:gutter="0"/>
      <w:cols w:space="12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87DBCB" w14:textId="77777777" w:rsidR="00E03E99" w:rsidRDefault="00E03E99" w:rsidP="00B10F63">
      <w:pPr>
        <w:spacing w:after="0" w:line="240" w:lineRule="auto"/>
      </w:pPr>
      <w:r>
        <w:separator/>
      </w:r>
    </w:p>
  </w:endnote>
  <w:endnote w:type="continuationSeparator" w:id="0">
    <w:p w14:paraId="22E9D8E7" w14:textId="77777777" w:rsidR="00E03E99" w:rsidRDefault="00E03E99" w:rsidP="00B10F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Segoe UI">
    <w:panose1 w:val="020B0502040204020203"/>
    <w:charset w:val="BA"/>
    <w:family w:val="swiss"/>
    <w:pitch w:val="variable"/>
    <w:sig w:usb0="E10022FF" w:usb1="C000E47F" w:usb2="00000029" w:usb3="00000000" w:csb0="000001DF" w:csb1="00000000"/>
  </w:font>
  <w:font w:name="Arial">
    <w:panose1 w:val="020B0604020202020204"/>
    <w:charset w:val="BA"/>
    <w:family w:val="swiss"/>
    <w:pitch w:val="variable"/>
    <w:sig w:usb0="E0002A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88C1FB" w14:textId="77777777" w:rsidR="00E03E99" w:rsidRDefault="00E03E99" w:rsidP="00B10F63">
      <w:pPr>
        <w:spacing w:after="0" w:line="240" w:lineRule="auto"/>
      </w:pPr>
      <w:r>
        <w:separator/>
      </w:r>
    </w:p>
  </w:footnote>
  <w:footnote w:type="continuationSeparator" w:id="0">
    <w:p w14:paraId="5226872D" w14:textId="77777777" w:rsidR="00E03E99" w:rsidRDefault="00E03E99" w:rsidP="00B10F63">
      <w:pPr>
        <w:spacing w:after="0" w:line="240" w:lineRule="auto"/>
      </w:pPr>
      <w:r>
        <w:continuationSeparator/>
      </w:r>
    </w:p>
  </w:footnote>
  <w:footnote w:id="1">
    <w:p w14:paraId="66D15411" w14:textId="77777777" w:rsidR="003A5415" w:rsidRPr="00707444" w:rsidRDefault="003A5415" w:rsidP="003A5415">
      <w:pPr>
        <w:pStyle w:val="FootnoteText"/>
      </w:pPr>
      <w:r w:rsidRPr="00707444">
        <w:rPr>
          <w:rStyle w:val="FootnoteReference"/>
        </w:rPr>
        <w:footnoteRef/>
      </w:r>
      <w:r w:rsidRPr="00707444">
        <w:t xml:space="preserve"> </w:t>
      </w:r>
      <w:r w:rsidRPr="00D8604B">
        <w:t>Nurodytas</w:t>
      </w:r>
      <w:r>
        <w:t xml:space="preserve"> Maksimalus Prekių kiekis.</w:t>
      </w:r>
      <w:r w:rsidRPr="00D8604B">
        <w:t xml:space="preserve"> Pirkėjas neįsipareigoja nupirkti viso nurodyto </w:t>
      </w:r>
      <w:r>
        <w:t>Maksimalaus kiekio</w:t>
      </w:r>
      <w:r w:rsidRPr="005A238F">
        <w:rPr>
          <w:i/>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15:restartNumberingAfterBreak="0">
    <w:nsid w:val="3D313937"/>
    <w:multiLevelType w:val="multilevel"/>
    <w:tmpl w:val="795C38FA"/>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strike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4EE43518"/>
    <w:multiLevelType w:val="multilevel"/>
    <w:tmpl w:val="39107BAC"/>
    <w:lvl w:ilvl="0">
      <w:start w:val="1"/>
      <w:numFmt w:val="upperRoman"/>
      <w:lvlText w:val="%1."/>
      <w:lvlJc w:val="left"/>
      <w:pPr>
        <w:ind w:left="360" w:hanging="360"/>
      </w:pPr>
      <w:rPr>
        <w:rFonts w:ascii="Segoe UI" w:hAnsi="Segoe UI" w:hint="default"/>
        <w:b/>
        <w:i w:val="0"/>
        <w:color w:val="auto"/>
        <w:sz w:val="18"/>
        <w:szCs w:val="18"/>
        <w:u w:val="none"/>
      </w:rPr>
    </w:lvl>
    <w:lvl w:ilvl="1">
      <w:start w:val="1"/>
      <w:numFmt w:val="decimal"/>
      <w:lvlText w:val="%2."/>
      <w:lvlJc w:val="left"/>
      <w:pPr>
        <w:ind w:left="792" w:hanging="432"/>
      </w:pPr>
      <w:rPr>
        <w:rFonts w:ascii="Arial" w:hAnsi="Arial" w:cs="Arial" w:hint="default"/>
        <w:b/>
        <w:i w:val="0"/>
        <w:color w:val="auto"/>
        <w:sz w:val="20"/>
        <w:szCs w:val="20"/>
        <w:u w:val="none"/>
      </w:rPr>
    </w:lvl>
    <w:lvl w:ilvl="2">
      <w:start w:val="1"/>
      <w:numFmt w:val="decimal"/>
      <w:lvlText w:val="%2.%3."/>
      <w:lvlJc w:val="left"/>
      <w:pPr>
        <w:ind w:left="1224" w:hanging="504"/>
      </w:pPr>
      <w:rPr>
        <w:rFonts w:ascii="Segoe UI" w:hAnsi="Segoe UI" w:hint="default"/>
        <w:b/>
        <w:i w:val="0"/>
        <w:sz w:val="18"/>
      </w:rPr>
    </w:lvl>
    <w:lvl w:ilvl="3">
      <w:start w:val="1"/>
      <w:numFmt w:val="decimal"/>
      <w:lvlText w:val="%2.%3.%4."/>
      <w:lvlJc w:val="left"/>
      <w:pPr>
        <w:ind w:left="1728" w:hanging="648"/>
      </w:pPr>
      <w:rPr>
        <w:rFonts w:ascii="Segoe UI" w:hAnsi="Segoe UI" w:hint="default"/>
        <w:b w:val="0"/>
        <w:i w:val="0"/>
        <w:sz w:val="1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66DF3ACA"/>
    <w:multiLevelType w:val="hybridMultilevel"/>
    <w:tmpl w:val="15D621E6"/>
    <w:lvl w:ilvl="0" w:tplc="B75E0AFE">
      <w:start w:val="1"/>
      <w:numFmt w:val="lowerLetter"/>
      <w:lvlText w:val="%1."/>
      <w:lvlJc w:val="left"/>
      <w:pPr>
        <w:ind w:left="77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6969B28">
      <w:start w:val="1"/>
      <w:numFmt w:val="lowerLetter"/>
      <w:lvlText w:val="%2"/>
      <w:lvlJc w:val="left"/>
      <w:pPr>
        <w:ind w:left="11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3066130">
      <w:start w:val="1"/>
      <w:numFmt w:val="lowerRoman"/>
      <w:lvlText w:val="%3"/>
      <w:lvlJc w:val="left"/>
      <w:pPr>
        <w:ind w:left="18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446B8BA">
      <w:start w:val="1"/>
      <w:numFmt w:val="decimal"/>
      <w:lvlText w:val="%4"/>
      <w:lvlJc w:val="left"/>
      <w:pPr>
        <w:ind w:left="25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0E012D6">
      <w:start w:val="1"/>
      <w:numFmt w:val="lowerLetter"/>
      <w:lvlText w:val="%5"/>
      <w:lvlJc w:val="left"/>
      <w:pPr>
        <w:ind w:left="33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F06145C">
      <w:start w:val="1"/>
      <w:numFmt w:val="lowerRoman"/>
      <w:lvlText w:val="%6"/>
      <w:lvlJc w:val="left"/>
      <w:pPr>
        <w:ind w:left="40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919EE81C">
      <w:start w:val="1"/>
      <w:numFmt w:val="decimal"/>
      <w:lvlText w:val="%7"/>
      <w:lvlJc w:val="left"/>
      <w:pPr>
        <w:ind w:left="47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41C05BC">
      <w:start w:val="1"/>
      <w:numFmt w:val="lowerLetter"/>
      <w:lvlText w:val="%8"/>
      <w:lvlJc w:val="left"/>
      <w:pPr>
        <w:ind w:left="5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878A8D6">
      <w:start w:val="1"/>
      <w:numFmt w:val="lowerRoman"/>
      <w:lvlText w:val="%9"/>
      <w:lvlJc w:val="left"/>
      <w:pPr>
        <w:ind w:left="6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688F788F"/>
    <w:multiLevelType w:val="multilevel"/>
    <w:tmpl w:val="C7221CE4"/>
    <w:lvl w:ilvl="0">
      <w:start w:val="5"/>
      <w:numFmt w:val="decimal"/>
      <w:lvlText w:val="%1."/>
      <w:lvlJc w:val="left"/>
      <w:pPr>
        <w:ind w:left="55"/>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start w:val="2"/>
      <w:numFmt w:val="decimal"/>
      <w:lvlText w:val="%1.%2."/>
      <w:lvlJc w:val="left"/>
      <w:pPr>
        <w:ind w:left="6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1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3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0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7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7A6F58F2"/>
    <w:multiLevelType w:val="multilevel"/>
    <w:tmpl w:val="39107BAC"/>
    <w:lvl w:ilvl="0">
      <w:start w:val="1"/>
      <w:numFmt w:val="upperRoman"/>
      <w:lvlText w:val="%1."/>
      <w:lvlJc w:val="left"/>
      <w:pPr>
        <w:ind w:left="360" w:hanging="360"/>
      </w:pPr>
      <w:rPr>
        <w:rFonts w:ascii="Segoe UI" w:hAnsi="Segoe UI" w:hint="default"/>
        <w:b/>
        <w:i w:val="0"/>
        <w:color w:val="auto"/>
        <w:sz w:val="18"/>
        <w:szCs w:val="18"/>
        <w:u w:val="none"/>
      </w:rPr>
    </w:lvl>
    <w:lvl w:ilvl="1">
      <w:start w:val="1"/>
      <w:numFmt w:val="decimal"/>
      <w:lvlText w:val="%2."/>
      <w:lvlJc w:val="left"/>
      <w:pPr>
        <w:ind w:left="792" w:hanging="432"/>
      </w:pPr>
      <w:rPr>
        <w:rFonts w:ascii="Arial" w:hAnsi="Arial" w:cs="Arial" w:hint="default"/>
        <w:b/>
        <w:i w:val="0"/>
        <w:color w:val="auto"/>
        <w:sz w:val="20"/>
        <w:szCs w:val="20"/>
        <w:u w:val="none"/>
      </w:rPr>
    </w:lvl>
    <w:lvl w:ilvl="2">
      <w:start w:val="1"/>
      <w:numFmt w:val="decimal"/>
      <w:lvlText w:val="%2.%3."/>
      <w:lvlJc w:val="left"/>
      <w:pPr>
        <w:ind w:left="1224" w:hanging="504"/>
      </w:pPr>
      <w:rPr>
        <w:rFonts w:ascii="Segoe UI" w:hAnsi="Segoe UI" w:hint="default"/>
        <w:b/>
        <w:i w:val="0"/>
        <w:sz w:val="18"/>
      </w:rPr>
    </w:lvl>
    <w:lvl w:ilvl="3">
      <w:start w:val="1"/>
      <w:numFmt w:val="decimal"/>
      <w:lvlText w:val="%2.%3.%4."/>
      <w:lvlJc w:val="left"/>
      <w:pPr>
        <w:ind w:left="1728" w:hanging="648"/>
      </w:pPr>
      <w:rPr>
        <w:rFonts w:ascii="Segoe UI" w:hAnsi="Segoe UI" w:hint="default"/>
        <w:b w:val="0"/>
        <w:i w:val="0"/>
        <w:sz w:val="1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
  </w:num>
  <w:num w:numId="2">
    <w:abstractNumId w:val="3"/>
  </w:num>
  <w:num w:numId="3">
    <w:abstractNumId w:val="0"/>
  </w:num>
  <w:num w:numId="4">
    <w:abstractNumId w:val="2"/>
  </w:num>
  <w:num w:numId="5">
    <w:abstractNumId w:val="1"/>
  </w:num>
  <w:num w:numId="6">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ija Grušienė">
    <w15:presenceInfo w15:providerId="AD" w15:userId="S-1-5-21-1566519658-2741760861-2503225322-652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trackRevisions/>
  <w:defaultTabStop w:val="1296"/>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06AC"/>
    <w:rsid w:val="00036C6B"/>
    <w:rsid w:val="000F600E"/>
    <w:rsid w:val="00123AFF"/>
    <w:rsid w:val="002B58A4"/>
    <w:rsid w:val="002F3F90"/>
    <w:rsid w:val="003400B9"/>
    <w:rsid w:val="00387B2B"/>
    <w:rsid w:val="003A5415"/>
    <w:rsid w:val="003D6583"/>
    <w:rsid w:val="003F6CBC"/>
    <w:rsid w:val="0046618C"/>
    <w:rsid w:val="004725C3"/>
    <w:rsid w:val="005306AC"/>
    <w:rsid w:val="005D599F"/>
    <w:rsid w:val="006528E1"/>
    <w:rsid w:val="006536E9"/>
    <w:rsid w:val="007711F7"/>
    <w:rsid w:val="007A3EEC"/>
    <w:rsid w:val="00812C4B"/>
    <w:rsid w:val="008A7824"/>
    <w:rsid w:val="008C7537"/>
    <w:rsid w:val="0092029C"/>
    <w:rsid w:val="009461AF"/>
    <w:rsid w:val="0096764E"/>
    <w:rsid w:val="009B106F"/>
    <w:rsid w:val="009F300D"/>
    <w:rsid w:val="00A32ADD"/>
    <w:rsid w:val="00A40AFE"/>
    <w:rsid w:val="00A953BE"/>
    <w:rsid w:val="00AD2422"/>
    <w:rsid w:val="00B10F63"/>
    <w:rsid w:val="00B3634C"/>
    <w:rsid w:val="00B821C5"/>
    <w:rsid w:val="00C07A35"/>
    <w:rsid w:val="00C41191"/>
    <w:rsid w:val="00CE26D6"/>
    <w:rsid w:val="00D03528"/>
    <w:rsid w:val="00D31BE8"/>
    <w:rsid w:val="00D94006"/>
    <w:rsid w:val="00E03E99"/>
    <w:rsid w:val="00E96E80"/>
    <w:rsid w:val="00EC6EF7"/>
    <w:rsid w:val="00F36A33"/>
    <w:rsid w:val="00FD209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9DB7B5"/>
  <w15:docId w15:val="{FF8683B0-4F83-4571-A6E6-FAB6368275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764E"/>
    <w:pPr>
      <w:spacing w:after="5" w:line="267" w:lineRule="auto"/>
      <w:ind w:left="81" w:hanging="10"/>
      <w:jc w:val="both"/>
    </w:pPr>
    <w:rPr>
      <w:rFonts w:ascii="Arial" w:eastAsia="Arial" w:hAnsi="Arial" w:cs="Arial"/>
      <w:color w:val="000000"/>
      <w:sz w:val="20"/>
    </w:rPr>
  </w:style>
  <w:style w:type="paragraph" w:styleId="Heading1">
    <w:name w:val="heading 1"/>
    <w:next w:val="Normal"/>
    <w:link w:val="Heading1Char"/>
    <w:uiPriority w:val="9"/>
    <w:unhideWhenUsed/>
    <w:qFormat/>
    <w:pPr>
      <w:keepNext/>
      <w:keepLines/>
      <w:spacing w:after="75"/>
      <w:ind w:left="76" w:hanging="10"/>
      <w:jc w:val="center"/>
      <w:outlineLvl w:val="0"/>
    </w:pPr>
    <w:rPr>
      <w:rFonts w:ascii="Arial" w:eastAsia="Arial" w:hAnsi="Arial" w:cs="Arial"/>
      <w:b/>
      <w:color w:val="0000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Arial" w:eastAsia="Arial" w:hAnsi="Arial" w:cs="Arial"/>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EndnoteText">
    <w:name w:val="endnote text"/>
    <w:basedOn w:val="Normal"/>
    <w:link w:val="EndnoteTextChar"/>
    <w:rsid w:val="00B821C5"/>
    <w:pPr>
      <w:spacing w:after="0" w:line="240" w:lineRule="auto"/>
      <w:ind w:left="0" w:firstLine="720"/>
    </w:pPr>
    <w:rPr>
      <w:rFonts w:ascii="Times New Roman" w:eastAsia="Times New Roman" w:hAnsi="Times New Roman" w:cs="Times New Roman"/>
      <w:color w:val="auto"/>
      <w:szCs w:val="20"/>
      <w:lang w:eastAsia="en-US"/>
    </w:rPr>
  </w:style>
  <w:style w:type="character" w:customStyle="1" w:styleId="EndnoteTextChar">
    <w:name w:val="Endnote Text Char"/>
    <w:basedOn w:val="DefaultParagraphFont"/>
    <w:link w:val="EndnoteText"/>
    <w:rsid w:val="00B821C5"/>
    <w:rPr>
      <w:rFonts w:ascii="Times New Roman" w:eastAsia="Times New Roman" w:hAnsi="Times New Roman" w:cs="Times New Roman"/>
      <w:sz w:val="20"/>
      <w:szCs w:val="20"/>
      <w:lang w:eastAsia="en-US"/>
    </w:rPr>
  </w:style>
  <w:style w:type="paragraph" w:styleId="ListParagraph">
    <w:name w:val="List Paragraph"/>
    <w:aliases w:val="Buletai,Bullet EY,List Paragraph21,List Paragraph1,List Paragraph2,lp1,Bullet 1,Use Case List Paragraph,Numbering,ERP-List Paragraph,List Paragraph11,List Paragraph111,List not in Table"/>
    <w:basedOn w:val="Normal"/>
    <w:link w:val="ListParagraphChar"/>
    <w:uiPriority w:val="34"/>
    <w:qFormat/>
    <w:rsid w:val="00B821C5"/>
    <w:pPr>
      <w:spacing w:after="0" w:line="240" w:lineRule="auto"/>
      <w:ind w:left="720" w:firstLine="0"/>
      <w:contextualSpacing/>
      <w:jc w:val="left"/>
    </w:pPr>
    <w:rPr>
      <w:rFonts w:ascii="Times New Roman" w:eastAsia="Times New Roman" w:hAnsi="Times New Roman" w:cs="Times New Roman"/>
      <w:color w:val="auto"/>
      <w:szCs w:val="20"/>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B821C5"/>
    <w:rPr>
      <w:rFonts w:ascii="Times New Roman" w:eastAsia="Times New Roman" w:hAnsi="Times New Roman" w:cs="Times New Roman"/>
      <w:sz w:val="20"/>
      <w:szCs w:val="20"/>
      <w:lang w:eastAsia="en-US"/>
    </w:rPr>
  </w:style>
  <w:style w:type="paragraph" w:styleId="BodyTextIndent">
    <w:name w:val="Body Text Indent"/>
    <w:basedOn w:val="Normal"/>
    <w:link w:val="BodyTextIndentChar"/>
    <w:rsid w:val="00B821C5"/>
    <w:pPr>
      <w:spacing w:after="0" w:line="240" w:lineRule="auto"/>
      <w:ind w:left="0" w:firstLine="720"/>
    </w:pPr>
    <w:rPr>
      <w:rFonts w:ascii="Times New Roman" w:eastAsia="Times New Roman" w:hAnsi="Times New Roman" w:cs="Times New Roman"/>
      <w:color w:val="auto"/>
      <w:sz w:val="24"/>
      <w:szCs w:val="20"/>
      <w:lang w:eastAsia="en-US"/>
    </w:rPr>
  </w:style>
  <w:style w:type="character" w:customStyle="1" w:styleId="BodyTextIndentChar">
    <w:name w:val="Body Text Indent Char"/>
    <w:basedOn w:val="DefaultParagraphFont"/>
    <w:link w:val="BodyTextIndent"/>
    <w:rsid w:val="00B821C5"/>
    <w:rPr>
      <w:rFonts w:ascii="Times New Roman" w:eastAsia="Times New Roman" w:hAnsi="Times New Roman" w:cs="Times New Roman"/>
      <w:sz w:val="24"/>
      <w:szCs w:val="20"/>
      <w:lang w:eastAsia="en-US"/>
    </w:rPr>
  </w:style>
  <w:style w:type="paragraph" w:customStyle="1" w:styleId="FootnoteText1">
    <w:name w:val="Footnote Text1"/>
    <w:basedOn w:val="Normal"/>
    <w:next w:val="FootnoteText"/>
    <w:link w:val="FootnoteTextChar"/>
    <w:unhideWhenUsed/>
    <w:rsid w:val="00B10F63"/>
    <w:pPr>
      <w:spacing w:after="0" w:line="240" w:lineRule="auto"/>
      <w:ind w:left="0" w:firstLine="357"/>
      <w:jc w:val="left"/>
    </w:pPr>
    <w:rPr>
      <w:rFonts w:eastAsiaTheme="minorHAnsi" w:cstheme="minorBidi"/>
      <w:color w:val="auto"/>
      <w:szCs w:val="20"/>
      <w:lang w:eastAsia="en-US"/>
    </w:rPr>
  </w:style>
  <w:style w:type="character" w:customStyle="1" w:styleId="FootnoteTextChar">
    <w:name w:val="Footnote Text Char"/>
    <w:basedOn w:val="DefaultParagraphFont"/>
    <w:link w:val="FootnoteText1"/>
    <w:uiPriority w:val="99"/>
    <w:rsid w:val="00B10F63"/>
    <w:rPr>
      <w:rFonts w:ascii="Arial" w:eastAsiaTheme="minorHAnsi" w:hAnsi="Arial"/>
      <w:sz w:val="20"/>
      <w:szCs w:val="20"/>
      <w:lang w:eastAsia="en-US"/>
    </w:rPr>
  </w:style>
  <w:style w:type="character" w:styleId="FootnoteReference">
    <w:name w:val="footnote reference"/>
    <w:basedOn w:val="DefaultParagraphFont"/>
    <w:unhideWhenUsed/>
    <w:rsid w:val="00B10F63"/>
    <w:rPr>
      <w:vertAlign w:val="superscript"/>
    </w:rPr>
  </w:style>
  <w:style w:type="paragraph" w:styleId="FootnoteText">
    <w:name w:val="footnote text"/>
    <w:basedOn w:val="Normal"/>
    <w:link w:val="FootnoteTextChar1"/>
    <w:uiPriority w:val="99"/>
    <w:unhideWhenUsed/>
    <w:rsid w:val="00B10F63"/>
    <w:pPr>
      <w:spacing w:after="0" w:line="240" w:lineRule="auto"/>
    </w:pPr>
    <w:rPr>
      <w:szCs w:val="20"/>
    </w:rPr>
  </w:style>
  <w:style w:type="character" w:customStyle="1" w:styleId="FootnoteTextChar1">
    <w:name w:val="Footnote Text Char1"/>
    <w:basedOn w:val="DefaultParagraphFont"/>
    <w:link w:val="FootnoteText"/>
    <w:uiPriority w:val="99"/>
    <w:semiHidden/>
    <w:rsid w:val="00B10F63"/>
    <w:rPr>
      <w:rFonts w:ascii="Arial" w:eastAsia="Arial" w:hAnsi="Arial" w:cs="Arial"/>
      <w:color w:val="000000"/>
      <w:sz w:val="20"/>
      <w:szCs w:val="20"/>
    </w:rPr>
  </w:style>
  <w:style w:type="character" w:styleId="CommentReference">
    <w:name w:val="annotation reference"/>
    <w:basedOn w:val="DefaultParagraphFont"/>
    <w:uiPriority w:val="99"/>
    <w:semiHidden/>
    <w:unhideWhenUsed/>
    <w:rsid w:val="003400B9"/>
    <w:rPr>
      <w:sz w:val="16"/>
      <w:szCs w:val="16"/>
    </w:rPr>
  </w:style>
  <w:style w:type="paragraph" w:styleId="CommentText">
    <w:name w:val="annotation text"/>
    <w:basedOn w:val="Normal"/>
    <w:link w:val="CommentTextChar"/>
    <w:uiPriority w:val="99"/>
    <w:semiHidden/>
    <w:unhideWhenUsed/>
    <w:rsid w:val="003400B9"/>
    <w:pPr>
      <w:spacing w:line="240" w:lineRule="auto"/>
    </w:pPr>
    <w:rPr>
      <w:szCs w:val="20"/>
    </w:rPr>
  </w:style>
  <w:style w:type="character" w:customStyle="1" w:styleId="CommentTextChar">
    <w:name w:val="Comment Text Char"/>
    <w:basedOn w:val="DefaultParagraphFont"/>
    <w:link w:val="CommentText"/>
    <w:uiPriority w:val="99"/>
    <w:semiHidden/>
    <w:rsid w:val="003400B9"/>
    <w:rPr>
      <w:rFonts w:ascii="Arial" w:eastAsia="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3400B9"/>
    <w:rPr>
      <w:b/>
      <w:bCs/>
    </w:rPr>
  </w:style>
  <w:style w:type="character" w:customStyle="1" w:styleId="CommentSubjectChar">
    <w:name w:val="Comment Subject Char"/>
    <w:basedOn w:val="CommentTextChar"/>
    <w:link w:val="CommentSubject"/>
    <w:uiPriority w:val="99"/>
    <w:semiHidden/>
    <w:rsid w:val="003400B9"/>
    <w:rPr>
      <w:rFonts w:ascii="Arial" w:eastAsia="Arial" w:hAnsi="Arial" w:cs="Arial"/>
      <w:b/>
      <w:bCs/>
      <w:color w:val="000000"/>
      <w:sz w:val="20"/>
      <w:szCs w:val="20"/>
    </w:rPr>
  </w:style>
  <w:style w:type="paragraph" w:styleId="BalloonText">
    <w:name w:val="Balloon Text"/>
    <w:basedOn w:val="Normal"/>
    <w:link w:val="BalloonTextChar"/>
    <w:uiPriority w:val="99"/>
    <w:semiHidden/>
    <w:unhideWhenUsed/>
    <w:rsid w:val="003400B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400B9"/>
    <w:rPr>
      <w:rFonts w:ascii="Segoe UI" w:eastAsia="Arial" w:hAnsi="Segoe UI" w:cs="Segoe UI"/>
      <w:color w:val="000000"/>
      <w:sz w:val="18"/>
      <w:szCs w:val="18"/>
    </w:rPr>
  </w:style>
  <w:style w:type="table" w:styleId="TableGrid0">
    <w:name w:val="Table Grid"/>
    <w:basedOn w:val="TableNormal"/>
    <w:uiPriority w:val="59"/>
    <w:rsid w:val="003A5415"/>
    <w:pPr>
      <w:spacing w:after="0" w:line="240" w:lineRule="auto"/>
    </w:pPr>
    <w:rPr>
      <w:rFonts w:ascii="Times New Roman" w:eastAsia="Times New Roman" w:hAnsi="Times New Roman" w:cs="Times New Roman"/>
      <w:sz w:val="20"/>
      <w:szCs w:val="20"/>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DefaultParagraphFont"/>
    <w:uiPriority w:val="99"/>
    <w:unhideWhenUsed/>
    <w:rsid w:val="0096764E"/>
    <w:rPr>
      <w:color w:val="0563C1" w:themeColor="hyperlink"/>
      <w:u w:val="single"/>
    </w:rPr>
  </w:style>
  <w:style w:type="character" w:customStyle="1" w:styleId="msmetadata">
    <w:name w:val="ms_metadata"/>
    <w:basedOn w:val="DefaultParagraphFont"/>
    <w:rsid w:val="00C07A35"/>
  </w:style>
  <w:style w:type="character" w:customStyle="1" w:styleId="ms-tablecell">
    <w:name w:val="ms-tablecell"/>
    <w:basedOn w:val="DefaultParagraphFont"/>
    <w:rsid w:val="00C07A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4566758">
      <w:bodyDiv w:val="1"/>
      <w:marLeft w:val="0"/>
      <w:marRight w:val="0"/>
      <w:marTop w:val="0"/>
      <w:marBottom w:val="0"/>
      <w:divBdr>
        <w:top w:val="none" w:sz="0" w:space="0" w:color="auto"/>
        <w:left w:val="none" w:sz="0" w:space="0" w:color="auto"/>
        <w:bottom w:val="none" w:sz="0" w:space="0" w:color="auto"/>
        <w:right w:val="none" w:sz="0" w:space="0" w:color="auto"/>
      </w:divBdr>
    </w:div>
    <w:div w:id="638263319">
      <w:bodyDiv w:val="1"/>
      <w:marLeft w:val="0"/>
      <w:marRight w:val="0"/>
      <w:marTop w:val="0"/>
      <w:marBottom w:val="0"/>
      <w:divBdr>
        <w:top w:val="none" w:sz="0" w:space="0" w:color="auto"/>
        <w:left w:val="none" w:sz="0" w:space="0" w:color="auto"/>
        <w:bottom w:val="none" w:sz="0" w:space="0" w:color="auto"/>
        <w:right w:val="none" w:sz="0" w:space="0" w:color="auto"/>
      </w:divBdr>
    </w:div>
    <w:div w:id="682971706">
      <w:bodyDiv w:val="1"/>
      <w:marLeft w:val="0"/>
      <w:marRight w:val="0"/>
      <w:marTop w:val="0"/>
      <w:marBottom w:val="0"/>
      <w:divBdr>
        <w:top w:val="none" w:sz="0" w:space="0" w:color="auto"/>
        <w:left w:val="none" w:sz="0" w:space="0" w:color="auto"/>
        <w:bottom w:val="none" w:sz="0" w:space="0" w:color="auto"/>
        <w:right w:val="none" w:sz="0" w:space="0" w:color="auto"/>
      </w:divBdr>
      <w:divsChild>
        <w:div w:id="1517843415">
          <w:marLeft w:val="0"/>
          <w:marRight w:val="0"/>
          <w:marTop w:val="0"/>
          <w:marBottom w:val="0"/>
          <w:divBdr>
            <w:top w:val="none" w:sz="0" w:space="0" w:color="auto"/>
            <w:left w:val="none" w:sz="0" w:space="0" w:color="auto"/>
            <w:bottom w:val="none" w:sz="0" w:space="0" w:color="auto"/>
            <w:right w:val="none" w:sz="0" w:space="0" w:color="auto"/>
          </w:divBdr>
          <w:divsChild>
            <w:div w:id="83772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673540">
      <w:bodyDiv w:val="1"/>
      <w:marLeft w:val="0"/>
      <w:marRight w:val="0"/>
      <w:marTop w:val="0"/>
      <w:marBottom w:val="0"/>
      <w:divBdr>
        <w:top w:val="none" w:sz="0" w:space="0" w:color="auto"/>
        <w:left w:val="none" w:sz="0" w:space="0" w:color="auto"/>
        <w:bottom w:val="none" w:sz="0" w:space="0" w:color="auto"/>
        <w:right w:val="none" w:sz="0" w:space="0" w:color="auto"/>
      </w:divBdr>
    </w:div>
    <w:div w:id="1367675297">
      <w:bodyDiv w:val="1"/>
      <w:marLeft w:val="0"/>
      <w:marRight w:val="0"/>
      <w:marTop w:val="0"/>
      <w:marBottom w:val="0"/>
      <w:divBdr>
        <w:top w:val="none" w:sz="0" w:space="0" w:color="auto"/>
        <w:left w:val="none" w:sz="0" w:space="0" w:color="auto"/>
        <w:bottom w:val="none" w:sz="0" w:space="0" w:color="auto"/>
        <w:right w:val="none" w:sz="0" w:space="0" w:color="auto"/>
      </w:divBdr>
    </w:div>
    <w:div w:id="1477332557">
      <w:bodyDiv w:val="1"/>
      <w:marLeft w:val="0"/>
      <w:marRight w:val="0"/>
      <w:marTop w:val="0"/>
      <w:marBottom w:val="0"/>
      <w:divBdr>
        <w:top w:val="none" w:sz="0" w:space="0" w:color="auto"/>
        <w:left w:val="none" w:sz="0" w:space="0" w:color="auto"/>
        <w:bottom w:val="none" w:sz="0" w:space="0" w:color="auto"/>
        <w:right w:val="none" w:sz="0" w:space="0" w:color="auto"/>
      </w:divBdr>
    </w:div>
    <w:div w:id="1854758693">
      <w:bodyDiv w:val="1"/>
      <w:marLeft w:val="0"/>
      <w:marRight w:val="0"/>
      <w:marTop w:val="0"/>
      <w:marBottom w:val="0"/>
      <w:divBdr>
        <w:top w:val="none" w:sz="0" w:space="0" w:color="auto"/>
        <w:left w:val="none" w:sz="0" w:space="0" w:color="auto"/>
        <w:bottom w:val="none" w:sz="0" w:space="0" w:color="auto"/>
        <w:right w:val="none" w:sz="0" w:space="0" w:color="auto"/>
      </w:divBdr>
    </w:div>
    <w:div w:id="20746206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people" Target="peop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9E87CDFFD03143818CD30F45E56ABD3A"/>
        <w:category>
          <w:name w:val="General"/>
          <w:gallery w:val="placeholder"/>
        </w:category>
        <w:types>
          <w:type w:val="bbPlcHdr"/>
        </w:types>
        <w:behaviors>
          <w:behavior w:val="content"/>
        </w:behaviors>
        <w:guid w:val="{3D36CBC5-F35A-4301-84E1-F05AD0A2CC43}"/>
      </w:docPartPr>
      <w:docPartBody>
        <w:p w:rsidR="00870119" w:rsidRDefault="005B2E2F" w:rsidP="005B2E2F">
          <w:pPr>
            <w:pStyle w:val="9E87CDFFD03143818CD30F45E56ABD3A"/>
          </w:pPr>
          <w:r w:rsidRPr="0035107D">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Segoe UI">
    <w:panose1 w:val="020B0502040204020203"/>
    <w:charset w:val="BA"/>
    <w:family w:val="swiss"/>
    <w:pitch w:val="variable"/>
    <w:sig w:usb0="E10022FF" w:usb1="C000E47F" w:usb2="00000029" w:usb3="00000000" w:csb0="000001DF" w:csb1="00000000"/>
  </w:font>
  <w:font w:name="Arial">
    <w:panose1 w:val="020B0604020202020204"/>
    <w:charset w:val="BA"/>
    <w:family w:val="swiss"/>
    <w:pitch w:val="variable"/>
    <w:sig w:usb0="E0002A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2E2F"/>
    <w:rsid w:val="000003D8"/>
    <w:rsid w:val="00275C5D"/>
    <w:rsid w:val="003424ED"/>
    <w:rsid w:val="00415843"/>
    <w:rsid w:val="00487707"/>
    <w:rsid w:val="004915D8"/>
    <w:rsid w:val="004C57C1"/>
    <w:rsid w:val="005B2E2F"/>
    <w:rsid w:val="006B56A5"/>
    <w:rsid w:val="00870119"/>
    <w:rsid w:val="00885D2B"/>
    <w:rsid w:val="00A121BC"/>
    <w:rsid w:val="00AC30F5"/>
    <w:rsid w:val="00D16AC8"/>
    <w:rsid w:val="00D4776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B2E2F"/>
    <w:rPr>
      <w:color w:val="808080"/>
    </w:rPr>
  </w:style>
  <w:style w:type="paragraph" w:customStyle="1" w:styleId="9E87CDFFD03143818CD30F45E56ABD3A">
    <w:name w:val="9E87CDFFD03143818CD30F45E56ABD3A"/>
    <w:rsid w:val="005B2E2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8495698D4C9E34298E28EABCD8A52A0" ma:contentTypeVersion="7" ma:contentTypeDescription="Create a new document." ma:contentTypeScope="" ma:versionID="08f7e1867f16be01deb13b32cb79aab4">
  <xsd:schema xmlns:xsd="http://www.w3.org/2001/XMLSchema" xmlns:xs="http://www.w3.org/2001/XMLSchema" xmlns:p="http://schemas.microsoft.com/office/2006/metadata/properties" xmlns:ns2="7d3ccfc8-0174-48be-b2c7-759d9617ea65" targetNamespace="http://schemas.microsoft.com/office/2006/metadata/properties" ma:root="true" ma:fieldsID="c5c4961b757e0ece880040133052747f" ns2:_="">
    <xsd:import namespace="7d3ccfc8-0174-48be-b2c7-759d9617ea65"/>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3ccfc8-0174-48be-b2c7-759d9617ea65"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7d3ccfc8-0174-48be-b2c7-759d9617ea65">4Z6MPDUXFVQC-547-137</_dlc_DocId>
    <_dlc_DocIdUrl xmlns="7d3ccfc8-0174-48be-b2c7-759d9617ea65">
      <Url>http://vac.corp.rst.lt/pirkimai/uzsakovai/TIC/_layouts/15/DocIdRedir.aspx?ID=4Z6MPDUXFVQC-547-137</Url>
      <Description>4Z6MPDUXFVQC-547-137</Description>
    </_dlc_DocIdUrl>
  </documentManagement>
</p:properties>
</file>

<file path=customXml/itemProps1.xml><?xml version="1.0" encoding="utf-8"?>
<ds:datastoreItem xmlns:ds="http://schemas.openxmlformats.org/officeDocument/2006/customXml" ds:itemID="{F233CD34-496F-40F4-AAEC-C8050FB05964}">
  <ds:schemaRefs>
    <ds:schemaRef ds:uri="http://schemas.microsoft.com/sharepoint/events"/>
  </ds:schemaRefs>
</ds:datastoreItem>
</file>

<file path=customXml/itemProps2.xml><?xml version="1.0" encoding="utf-8"?>
<ds:datastoreItem xmlns:ds="http://schemas.openxmlformats.org/officeDocument/2006/customXml" ds:itemID="{5A2798D5-A8EF-4463-B73B-FAACCB983592}">
  <ds:schemaRefs>
    <ds:schemaRef ds:uri="http://schemas.microsoft.com/sharepoint/v3/contenttype/forms"/>
  </ds:schemaRefs>
</ds:datastoreItem>
</file>

<file path=customXml/itemProps3.xml><?xml version="1.0" encoding="utf-8"?>
<ds:datastoreItem xmlns:ds="http://schemas.openxmlformats.org/officeDocument/2006/customXml" ds:itemID="{3239C04D-AA7C-4EFC-9F75-2E5A61790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3ccfc8-0174-48be-b2c7-759d9617ea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21C89B4-7FF0-46D9-ADE9-DC2075153494}">
  <ds:schemaRefs>
    <ds:schemaRef ds:uri="http://schemas.microsoft.com/office/2006/metadata/properties"/>
    <ds:schemaRef ds:uri="http://schemas.microsoft.com/office/infopath/2007/PartnerControls"/>
    <ds:schemaRef ds:uri="7d3ccfc8-0174-48be-b2c7-759d9617ea65"/>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5325</Words>
  <Characters>3036</Characters>
  <Application>Microsoft Office Word</Application>
  <DocSecurity>0</DocSecurity>
  <Lines>25</Lines>
  <Paragraphs>16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Paslaugų teikimo sutartis</vt:lpstr>
      <vt:lpstr>Paslaugų teikimo sutartis</vt:lpstr>
    </vt:vector>
  </TitlesOfParts>
  <Company>UAB TIC</Company>
  <LinksUpToDate>false</LinksUpToDate>
  <CharactersWithSpaces>8345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subject/>
  <dc:creator>Lietuvos Energija</dc:creator>
  <cp:keywords/>
  <cp:lastModifiedBy>Marija Grušienė</cp:lastModifiedBy>
  <cp:revision>3</cp:revision>
  <dcterms:created xsi:type="dcterms:W3CDTF">2017-03-29T12:23:00Z</dcterms:created>
  <dcterms:modified xsi:type="dcterms:W3CDTF">2017-03-29T12:24:00Z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0x01010088495698D4C9E34298E28EABCD8A52A0</vt:lpwstr>
  </property>
  <property fmtid="{D5CDD505-2E9C-101B-9397-08002B2CF9AE}" pid="3" name="_dlc_DocIdItemGuid">
    <vt:lpwstr>66bd7ddc-f3e3-4f6e-ad6c-1cfd6150a054</vt:lpwstr>
  </property>
</Properties>
</file>